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FD33EC" w:rsidRPr="00FD33EC">
        <w:trPr>
          <w:cantSplit/>
        </w:trPr>
        <w:tc>
          <w:tcPr>
            <w:tcW w:w="4857" w:type="dxa"/>
            <w:gridSpan w:val="2"/>
          </w:tcPr>
          <w:p w:rsidR="00FD33EC" w:rsidRPr="00FD33EC" w:rsidRDefault="00FD33EC" w:rsidP="00FD33EC">
            <w:pPr>
              <w:rPr>
                <w:sz w:val="20"/>
              </w:rPr>
            </w:pPr>
            <w:bookmarkStart w:id="0" w:name="_Toc368224322"/>
            <w:bookmarkStart w:id="1" w:name="_Toc368225060"/>
            <w:bookmarkStart w:id="2" w:name="_Toc368225416"/>
            <w:bookmarkStart w:id="3" w:name="dsg" w:colFirst="1" w:colLast="1"/>
            <w:bookmarkStart w:id="4" w:name="dtableau"/>
            <w:bookmarkStart w:id="5" w:name="_GoBack"/>
            <w:bookmarkEnd w:id="5"/>
            <w:r w:rsidRPr="00FD33EC">
              <w:rPr>
                <w:sz w:val="20"/>
              </w:rPr>
              <w:t>INTERNATIONAL TELECOMMUNICATION UNION</w:t>
            </w:r>
          </w:p>
        </w:tc>
        <w:tc>
          <w:tcPr>
            <w:tcW w:w="5066" w:type="dxa"/>
          </w:tcPr>
          <w:p w:rsidR="00FD33EC" w:rsidRPr="00FD33EC" w:rsidRDefault="00FD33EC" w:rsidP="00FD33EC">
            <w:pPr>
              <w:jc w:val="right"/>
              <w:rPr>
                <w:b/>
                <w:bCs/>
                <w:smallCaps/>
                <w:sz w:val="32"/>
              </w:rPr>
            </w:pPr>
            <w:r>
              <w:rPr>
                <w:b/>
                <w:bCs/>
                <w:smallCaps/>
                <w:sz w:val="32"/>
              </w:rPr>
              <w:t>STUDY GROUP 15</w:t>
            </w:r>
          </w:p>
        </w:tc>
      </w:tr>
      <w:tr w:rsidR="00FD33EC" w:rsidRPr="00FD33EC">
        <w:trPr>
          <w:cantSplit/>
          <w:trHeight w:val="461"/>
        </w:trPr>
        <w:tc>
          <w:tcPr>
            <w:tcW w:w="4857" w:type="dxa"/>
            <w:gridSpan w:val="2"/>
            <w:vMerge w:val="restart"/>
            <w:tcBorders>
              <w:bottom w:val="nil"/>
            </w:tcBorders>
          </w:tcPr>
          <w:p w:rsidR="00FD33EC" w:rsidRPr="00FD33EC" w:rsidRDefault="00FD33EC" w:rsidP="00FD33EC">
            <w:pPr>
              <w:rPr>
                <w:b/>
                <w:bCs/>
                <w:sz w:val="26"/>
              </w:rPr>
            </w:pPr>
            <w:bookmarkStart w:id="6" w:name="dnum" w:colFirst="1" w:colLast="1"/>
            <w:bookmarkEnd w:id="3"/>
            <w:r w:rsidRPr="00FD33EC">
              <w:rPr>
                <w:b/>
                <w:bCs/>
                <w:sz w:val="26"/>
              </w:rPr>
              <w:t>TELECOMMUNICATION</w:t>
            </w:r>
            <w:r w:rsidRPr="00FD33EC">
              <w:rPr>
                <w:b/>
                <w:bCs/>
                <w:sz w:val="26"/>
              </w:rPr>
              <w:br/>
              <w:t>STANDARDIZATION SECTOR</w:t>
            </w:r>
          </w:p>
          <w:p w:rsidR="00FD33EC" w:rsidRPr="00FD33EC" w:rsidRDefault="00FD33EC" w:rsidP="00FD33EC">
            <w:pPr>
              <w:rPr>
                <w:smallCaps/>
                <w:sz w:val="20"/>
              </w:rPr>
            </w:pPr>
            <w:r w:rsidRPr="00FD33EC">
              <w:rPr>
                <w:sz w:val="20"/>
              </w:rPr>
              <w:t xml:space="preserve">STUDY PERIOD </w:t>
            </w:r>
            <w:r>
              <w:rPr>
                <w:sz w:val="20"/>
              </w:rPr>
              <w:t>2013-2016</w:t>
            </w:r>
          </w:p>
        </w:tc>
        <w:tc>
          <w:tcPr>
            <w:tcW w:w="5066" w:type="dxa"/>
            <w:tcBorders>
              <w:bottom w:val="nil"/>
            </w:tcBorders>
          </w:tcPr>
          <w:p w:rsidR="00FD33EC" w:rsidRPr="00FD33EC" w:rsidRDefault="00FD33EC" w:rsidP="00FD33EC">
            <w:pPr>
              <w:pStyle w:val="Docnumber"/>
            </w:pPr>
            <w:r>
              <w:t>TD 121 (PLEN/15)</w:t>
            </w:r>
          </w:p>
        </w:tc>
      </w:tr>
      <w:tr w:rsidR="00FD33EC" w:rsidRPr="00FD33EC">
        <w:trPr>
          <w:cantSplit/>
          <w:trHeight w:val="355"/>
        </w:trPr>
        <w:tc>
          <w:tcPr>
            <w:tcW w:w="4857" w:type="dxa"/>
            <w:gridSpan w:val="2"/>
            <w:vMerge/>
            <w:tcBorders>
              <w:bottom w:val="single" w:sz="12" w:space="0" w:color="auto"/>
            </w:tcBorders>
          </w:tcPr>
          <w:p w:rsidR="00FD33EC" w:rsidRPr="00FD33EC" w:rsidRDefault="00FD33EC" w:rsidP="00FD33EC">
            <w:pPr>
              <w:rPr>
                <w:b/>
                <w:bCs/>
                <w:sz w:val="26"/>
              </w:rPr>
            </w:pPr>
            <w:bookmarkStart w:id="7" w:name="dorlang" w:colFirst="1" w:colLast="1"/>
            <w:bookmarkEnd w:id="6"/>
          </w:p>
        </w:tc>
        <w:tc>
          <w:tcPr>
            <w:tcW w:w="5066" w:type="dxa"/>
            <w:tcBorders>
              <w:bottom w:val="single" w:sz="12" w:space="0" w:color="auto"/>
            </w:tcBorders>
          </w:tcPr>
          <w:p w:rsidR="00FD33EC" w:rsidRDefault="00FD33EC" w:rsidP="00FD33EC">
            <w:pPr>
              <w:jc w:val="right"/>
              <w:rPr>
                <w:b/>
                <w:bCs/>
                <w:sz w:val="28"/>
              </w:rPr>
            </w:pPr>
            <w:r>
              <w:rPr>
                <w:b/>
                <w:bCs/>
                <w:sz w:val="28"/>
              </w:rPr>
              <w:t>English only</w:t>
            </w:r>
          </w:p>
          <w:p w:rsidR="00FD33EC" w:rsidRPr="00FD33EC" w:rsidRDefault="00FD33EC" w:rsidP="00FD33EC">
            <w:pPr>
              <w:jc w:val="right"/>
              <w:rPr>
                <w:b/>
                <w:bCs/>
                <w:sz w:val="28"/>
              </w:rPr>
            </w:pPr>
            <w:r>
              <w:rPr>
                <w:b/>
                <w:bCs/>
                <w:sz w:val="28"/>
              </w:rPr>
              <w:t>Original: English</w:t>
            </w:r>
          </w:p>
        </w:tc>
      </w:tr>
      <w:tr w:rsidR="00FD33EC" w:rsidRPr="00FD33EC">
        <w:trPr>
          <w:cantSplit/>
          <w:trHeight w:val="357"/>
        </w:trPr>
        <w:tc>
          <w:tcPr>
            <w:tcW w:w="1617" w:type="dxa"/>
          </w:tcPr>
          <w:p w:rsidR="00FD33EC" w:rsidRPr="00FD33EC" w:rsidRDefault="00FD33EC" w:rsidP="00FD33EC">
            <w:pPr>
              <w:rPr>
                <w:b/>
                <w:bCs/>
              </w:rPr>
            </w:pPr>
            <w:bookmarkStart w:id="8" w:name="dmeeting" w:colFirst="2" w:colLast="2"/>
            <w:bookmarkStart w:id="9" w:name="dbluepink" w:colFirst="1" w:colLast="1"/>
            <w:bookmarkEnd w:id="7"/>
            <w:r w:rsidRPr="00FD33EC">
              <w:rPr>
                <w:b/>
                <w:bCs/>
              </w:rPr>
              <w:t>Question(s):</w:t>
            </w:r>
          </w:p>
        </w:tc>
        <w:tc>
          <w:tcPr>
            <w:tcW w:w="3240" w:type="dxa"/>
          </w:tcPr>
          <w:p w:rsidR="00FD33EC" w:rsidRPr="00FD33EC" w:rsidRDefault="00FD33EC" w:rsidP="00FD33EC">
            <w:r w:rsidRPr="00FD33EC">
              <w:t>10/15</w:t>
            </w:r>
          </w:p>
        </w:tc>
        <w:tc>
          <w:tcPr>
            <w:tcW w:w="5066" w:type="dxa"/>
          </w:tcPr>
          <w:p w:rsidR="00FD33EC" w:rsidRPr="00FD33EC" w:rsidRDefault="00FD33EC" w:rsidP="00FD33EC">
            <w:pPr>
              <w:jc w:val="right"/>
            </w:pPr>
            <w:r w:rsidRPr="00FD33EC">
              <w:t>1-12 July 2013</w:t>
            </w:r>
          </w:p>
        </w:tc>
      </w:tr>
      <w:tr w:rsidR="00FD33EC" w:rsidRPr="00FD33EC">
        <w:trPr>
          <w:cantSplit/>
          <w:trHeight w:val="357"/>
        </w:trPr>
        <w:tc>
          <w:tcPr>
            <w:tcW w:w="9923" w:type="dxa"/>
            <w:gridSpan w:val="3"/>
          </w:tcPr>
          <w:p w:rsidR="00FD33EC" w:rsidRPr="00FD33EC" w:rsidRDefault="00FD33EC" w:rsidP="00FD33EC">
            <w:pPr>
              <w:jc w:val="center"/>
              <w:rPr>
                <w:b/>
                <w:bCs/>
              </w:rPr>
            </w:pPr>
            <w:bookmarkStart w:id="10" w:name="dtitle" w:colFirst="0" w:colLast="0"/>
            <w:bookmarkEnd w:id="8"/>
            <w:bookmarkEnd w:id="9"/>
            <w:r w:rsidRPr="00FD33EC">
              <w:rPr>
                <w:b/>
                <w:bCs/>
              </w:rPr>
              <w:t>TD</w:t>
            </w:r>
          </w:p>
        </w:tc>
      </w:tr>
      <w:tr w:rsidR="00FD33EC" w:rsidRPr="00FD33EC">
        <w:trPr>
          <w:cantSplit/>
          <w:trHeight w:val="357"/>
        </w:trPr>
        <w:tc>
          <w:tcPr>
            <w:tcW w:w="1617" w:type="dxa"/>
          </w:tcPr>
          <w:p w:rsidR="00FD33EC" w:rsidRPr="00FD33EC" w:rsidRDefault="00FD33EC" w:rsidP="00FD33EC">
            <w:pPr>
              <w:rPr>
                <w:b/>
                <w:bCs/>
              </w:rPr>
            </w:pPr>
            <w:bookmarkStart w:id="11" w:name="dsource" w:colFirst="1" w:colLast="1"/>
            <w:bookmarkEnd w:id="10"/>
            <w:r w:rsidRPr="00FD33EC">
              <w:rPr>
                <w:b/>
                <w:bCs/>
              </w:rPr>
              <w:t>Source:</w:t>
            </w:r>
          </w:p>
        </w:tc>
        <w:tc>
          <w:tcPr>
            <w:tcW w:w="8306" w:type="dxa"/>
            <w:gridSpan w:val="2"/>
          </w:tcPr>
          <w:p w:rsidR="00FD33EC" w:rsidRPr="00FD33EC" w:rsidRDefault="00FD33EC" w:rsidP="00FD33EC">
            <w:r w:rsidRPr="00FD33EC">
              <w:t>Editor G.8021/Y.1341</w:t>
            </w:r>
          </w:p>
        </w:tc>
      </w:tr>
      <w:tr w:rsidR="00FD33EC" w:rsidRPr="00FD33EC">
        <w:trPr>
          <w:cantSplit/>
          <w:trHeight w:val="357"/>
        </w:trPr>
        <w:tc>
          <w:tcPr>
            <w:tcW w:w="1617" w:type="dxa"/>
            <w:tcBorders>
              <w:bottom w:val="single" w:sz="12" w:space="0" w:color="auto"/>
            </w:tcBorders>
          </w:tcPr>
          <w:p w:rsidR="00FD33EC" w:rsidRPr="00FD33EC" w:rsidRDefault="00FD33EC" w:rsidP="00FD33EC">
            <w:pPr>
              <w:spacing w:after="120"/>
            </w:pPr>
            <w:bookmarkStart w:id="12" w:name="dtitle1" w:colFirst="1" w:colLast="1"/>
            <w:bookmarkEnd w:id="11"/>
            <w:r w:rsidRPr="00FD33EC">
              <w:rPr>
                <w:b/>
                <w:bCs/>
              </w:rPr>
              <w:t>Title:</w:t>
            </w:r>
          </w:p>
        </w:tc>
        <w:tc>
          <w:tcPr>
            <w:tcW w:w="8306" w:type="dxa"/>
            <w:gridSpan w:val="2"/>
            <w:tcBorders>
              <w:bottom w:val="single" w:sz="12" w:space="0" w:color="auto"/>
            </w:tcBorders>
          </w:tcPr>
          <w:p w:rsidR="00FD33EC" w:rsidRPr="00FD33EC" w:rsidRDefault="00FD33EC" w:rsidP="00FD33EC">
            <w:pPr>
              <w:spacing w:after="120"/>
            </w:pPr>
            <w:r w:rsidRPr="00FD33EC">
              <w:t>Draft Amendment 2 to Recommendation ITU-T G.8021/Y.1341 (2012) (for Consent, July 2013)</w:t>
            </w:r>
          </w:p>
        </w:tc>
      </w:tr>
      <w:bookmarkEnd w:id="4"/>
      <w:bookmarkEnd w:id="12"/>
    </w:tbl>
    <w:p w:rsidR="00D03C14" w:rsidRDefault="00D03C14" w:rsidP="00D03C14">
      <w:pPr>
        <w:pStyle w:val="Normalaftertitle0"/>
        <w:spacing w:before="160"/>
        <w:rPr>
          <w:lang w:eastAsia="ja-JP"/>
        </w:rPr>
      </w:pPr>
    </w:p>
    <w:p w:rsidR="00967154" w:rsidRPr="00967154" w:rsidRDefault="00967154" w:rsidP="00967154">
      <w:pPr>
        <w:rPr>
          <w:lang w:eastAsia="ja-JP"/>
        </w:rPr>
      </w:pPr>
    </w:p>
    <w:p w:rsidR="00D03C14" w:rsidRPr="00FD33EC" w:rsidRDefault="00FD33EC" w:rsidP="00FD33EC">
      <w:pPr>
        <w:pStyle w:val="RecNo"/>
        <w:rPr>
          <w:lang w:val="en-US"/>
        </w:rPr>
      </w:pPr>
      <w:r w:rsidRPr="00FD33EC">
        <w:rPr>
          <w:lang w:val="en-US"/>
        </w:rPr>
        <w:t>Draft Amendment 2 to Recommendation ITU-T G.8021/Y.1341 (2012)</w:t>
      </w:r>
    </w:p>
    <w:p w:rsidR="00D03C14" w:rsidRPr="00FD33EC" w:rsidRDefault="00D03C14" w:rsidP="00FD33EC">
      <w:pPr>
        <w:pStyle w:val="Reftitle"/>
        <w:rPr>
          <w:sz w:val="28"/>
          <w:szCs w:val="28"/>
          <w:lang w:eastAsia="ja-JP"/>
        </w:rPr>
      </w:pPr>
      <w:r w:rsidRPr="00FD33EC">
        <w:rPr>
          <w:sz w:val="28"/>
          <w:szCs w:val="28"/>
        </w:rPr>
        <w:t>Characteristics of Ethernet transport network equipment functional blocks</w:t>
      </w:r>
      <w:r w:rsidR="00FD33EC" w:rsidRPr="00FD33EC">
        <w:rPr>
          <w:sz w:val="28"/>
          <w:szCs w:val="28"/>
        </w:rPr>
        <w:t>:</w:t>
      </w:r>
      <w:r w:rsidR="00FD33EC" w:rsidRPr="00FD33EC">
        <w:rPr>
          <w:sz w:val="28"/>
          <w:szCs w:val="28"/>
        </w:rPr>
        <w:br/>
      </w:r>
      <w:r w:rsidRPr="00FD33EC">
        <w:rPr>
          <w:sz w:val="28"/>
          <w:szCs w:val="28"/>
        </w:rPr>
        <w:t xml:space="preserve">Amendment </w:t>
      </w:r>
      <w:r w:rsidR="003C582A" w:rsidRPr="00FD33EC">
        <w:rPr>
          <w:rFonts w:hint="eastAsia"/>
          <w:sz w:val="28"/>
          <w:szCs w:val="28"/>
          <w:lang w:eastAsia="ja-JP"/>
        </w:rPr>
        <w:t>2</w:t>
      </w:r>
    </w:p>
    <w:p w:rsidR="00D03C14" w:rsidRPr="00477B1F" w:rsidRDefault="00D03C14" w:rsidP="00D03C14">
      <w:pPr>
        <w:rPr>
          <w:b/>
          <w:bCs/>
        </w:rPr>
      </w:pPr>
      <w:r w:rsidRPr="00477B1F">
        <w:rPr>
          <w:b/>
          <w:bCs/>
        </w:rPr>
        <w:t xml:space="preserve">Summary </w:t>
      </w:r>
    </w:p>
    <w:p w:rsidR="003C582A" w:rsidRDefault="00D03C14" w:rsidP="00157C2C">
      <w:pPr>
        <w:jc w:val="both"/>
        <w:rPr>
          <w:lang w:eastAsia="ja-JP"/>
        </w:rPr>
      </w:pPr>
      <w:r>
        <w:rPr>
          <w:rFonts w:hint="eastAsia"/>
          <w:lang w:eastAsia="ja-JP"/>
        </w:rPr>
        <w:t>A</w:t>
      </w:r>
      <w:r w:rsidRPr="00477B1F">
        <w:t xml:space="preserve">mendment </w:t>
      </w:r>
      <w:r w:rsidR="003C582A">
        <w:rPr>
          <w:rFonts w:hint="eastAsia"/>
          <w:lang w:eastAsia="ja-JP"/>
        </w:rPr>
        <w:t>2</w:t>
      </w:r>
      <w:r>
        <w:rPr>
          <w:rFonts w:hint="eastAsia"/>
          <w:lang w:eastAsia="ja-JP"/>
        </w:rPr>
        <w:t xml:space="preserve"> to </w:t>
      </w:r>
      <w:r w:rsidRPr="00477B1F">
        <w:t xml:space="preserve">Recommendation </w:t>
      </w:r>
      <w:r>
        <w:rPr>
          <w:rFonts w:hint="eastAsia"/>
          <w:lang w:eastAsia="ja-JP"/>
        </w:rPr>
        <w:t xml:space="preserve">ITU-T </w:t>
      </w:r>
      <w:r w:rsidRPr="00477B1F">
        <w:t>G.8021/Y.1341</w:t>
      </w:r>
      <w:r>
        <w:rPr>
          <w:rFonts w:hint="eastAsia"/>
          <w:lang w:eastAsia="ja-JP"/>
        </w:rPr>
        <w:t xml:space="preserve"> (2012) </w:t>
      </w:r>
      <w:r w:rsidR="00157C2C">
        <w:rPr>
          <w:rFonts w:hint="eastAsia"/>
          <w:lang w:eastAsia="ja-JP"/>
        </w:rPr>
        <w:t xml:space="preserve">updates the description concerning performance measurement functions. It also covers </w:t>
      </w:r>
      <w:r w:rsidR="008F554E">
        <w:rPr>
          <w:rFonts w:hint="eastAsia"/>
          <w:lang w:eastAsia="ja-JP"/>
        </w:rPr>
        <w:t xml:space="preserve">the update of </w:t>
      </w:r>
      <w:r w:rsidR="00157C2C">
        <w:rPr>
          <w:rFonts w:hint="eastAsia"/>
          <w:lang w:eastAsia="ja-JP"/>
        </w:rPr>
        <w:t xml:space="preserve">ETH sublayering model, and </w:t>
      </w:r>
      <w:r w:rsidR="00157C2C">
        <w:t>MIP OAM extraction process</w:t>
      </w:r>
      <w:r w:rsidR="00157C2C">
        <w:rPr>
          <w:rFonts w:hint="eastAsia"/>
          <w:lang w:eastAsia="ja-JP"/>
        </w:rPr>
        <w:t>.</w:t>
      </w:r>
    </w:p>
    <w:p w:rsidR="00157C2C" w:rsidRPr="004617FC" w:rsidRDefault="00157C2C" w:rsidP="00157C2C">
      <w:pPr>
        <w:jc w:val="both"/>
      </w:pPr>
    </w:p>
    <w:tbl>
      <w:tblPr>
        <w:tblW w:w="9948" w:type="dxa"/>
        <w:tblLook w:val="0000" w:firstRow="0" w:lastRow="0" w:firstColumn="0" w:lastColumn="0" w:noHBand="0" w:noVBand="0"/>
      </w:tblPr>
      <w:tblGrid>
        <w:gridCol w:w="9948"/>
      </w:tblGrid>
      <w:tr w:rsidR="003C582A" w:rsidRPr="0029661B" w:rsidTr="00531052">
        <w:tc>
          <w:tcPr>
            <w:tcW w:w="9948" w:type="dxa"/>
          </w:tcPr>
          <w:p w:rsidR="003C582A" w:rsidRPr="004617FC" w:rsidRDefault="003C582A" w:rsidP="00531052">
            <w:pPr>
              <w:pStyle w:val="Headingb"/>
              <w:spacing w:after="120"/>
            </w:pPr>
            <w:r w:rsidRPr="004617FC">
              <w:t>History</w:t>
            </w:r>
          </w:p>
          <w:tbl>
            <w:tblPr>
              <w:tblW w:w="0" w:type="auto"/>
              <w:tblLook w:val="0000" w:firstRow="0" w:lastRow="0" w:firstColumn="0" w:lastColumn="0" w:noHBand="0" w:noVBand="0"/>
            </w:tblPr>
            <w:tblGrid>
              <w:gridCol w:w="864"/>
              <w:gridCol w:w="3855"/>
              <w:gridCol w:w="1243"/>
              <w:gridCol w:w="1347"/>
              <w:gridCol w:w="222"/>
            </w:tblGrid>
            <w:tr w:rsidR="003C582A" w:rsidRPr="0029661B" w:rsidTr="00531052">
              <w:tc>
                <w:tcPr>
                  <w:tcW w:w="0" w:type="auto"/>
                  <w:shd w:val="clear" w:color="auto" w:fill="auto"/>
                  <w:vAlign w:val="center"/>
                </w:tcPr>
                <w:p w:rsidR="003C582A" w:rsidRPr="0029661B" w:rsidRDefault="003C582A" w:rsidP="00531052">
                  <w:pPr>
                    <w:pStyle w:val="Tabletext"/>
                    <w:jc w:val="center"/>
                  </w:pPr>
                  <w:r w:rsidRPr="0029661B">
                    <w:t>Edition</w:t>
                  </w:r>
                </w:p>
              </w:tc>
              <w:tc>
                <w:tcPr>
                  <w:tcW w:w="0" w:type="auto"/>
                  <w:shd w:val="clear" w:color="auto" w:fill="auto"/>
                  <w:vAlign w:val="center"/>
                </w:tcPr>
                <w:p w:rsidR="003C582A" w:rsidRPr="0029661B" w:rsidRDefault="003C582A" w:rsidP="00531052">
                  <w:pPr>
                    <w:pStyle w:val="Tabletext"/>
                  </w:pPr>
                  <w:r w:rsidRPr="0029661B">
                    <w:t>Recommendation</w:t>
                  </w:r>
                </w:p>
              </w:tc>
              <w:tc>
                <w:tcPr>
                  <w:tcW w:w="0" w:type="auto"/>
                  <w:shd w:val="clear" w:color="auto" w:fill="auto"/>
                  <w:vAlign w:val="center"/>
                </w:tcPr>
                <w:p w:rsidR="003C582A" w:rsidRPr="0029661B" w:rsidRDefault="003C582A" w:rsidP="00531052">
                  <w:pPr>
                    <w:pStyle w:val="Tabletext"/>
                    <w:jc w:val="center"/>
                  </w:pPr>
                  <w:r w:rsidRPr="0029661B">
                    <w:t>Approval</w:t>
                  </w:r>
                </w:p>
              </w:tc>
              <w:tc>
                <w:tcPr>
                  <w:tcW w:w="0" w:type="auto"/>
                  <w:vAlign w:val="center"/>
                </w:tcPr>
                <w:p w:rsidR="003C582A" w:rsidRPr="0029661B" w:rsidRDefault="003C582A" w:rsidP="00531052">
                  <w:pPr>
                    <w:pStyle w:val="Tabletext"/>
                    <w:jc w:val="center"/>
                  </w:pPr>
                  <w:r w:rsidRPr="0029661B">
                    <w:t>Study Group</w:t>
                  </w:r>
                </w:p>
              </w:tc>
              <w:tc>
                <w:tcPr>
                  <w:tcW w:w="0" w:type="auto"/>
                  <w:vAlign w:val="center"/>
                </w:tcPr>
                <w:p w:rsidR="003C582A" w:rsidRPr="0029661B" w:rsidRDefault="003C582A" w:rsidP="00531052">
                  <w:pPr>
                    <w:pStyle w:val="Tabletext"/>
                  </w:pPr>
                </w:p>
              </w:tc>
            </w:tr>
            <w:tr w:rsidR="003C582A" w:rsidRPr="0029661B" w:rsidTr="00531052">
              <w:tc>
                <w:tcPr>
                  <w:tcW w:w="0" w:type="auto"/>
                  <w:shd w:val="clear" w:color="auto" w:fill="auto"/>
                </w:tcPr>
                <w:p w:rsidR="003C582A" w:rsidRPr="0029661B" w:rsidRDefault="003C582A" w:rsidP="00531052">
                  <w:pPr>
                    <w:pStyle w:val="Tabletext"/>
                    <w:jc w:val="center"/>
                  </w:pPr>
                  <w:r w:rsidRPr="0029661B">
                    <w:t>1.0</w:t>
                  </w:r>
                </w:p>
              </w:tc>
              <w:tc>
                <w:tcPr>
                  <w:tcW w:w="0" w:type="auto"/>
                  <w:shd w:val="clear" w:color="auto" w:fill="auto"/>
                </w:tcPr>
                <w:p w:rsidR="003C582A" w:rsidRPr="0029661B" w:rsidRDefault="003C582A" w:rsidP="00531052">
                  <w:pPr>
                    <w:pStyle w:val="Tabletext"/>
                  </w:pPr>
                  <w:r w:rsidRPr="0029661B">
                    <w:t>ITU-T G.8021/Y.1341</w:t>
                  </w:r>
                </w:p>
              </w:tc>
              <w:tc>
                <w:tcPr>
                  <w:tcW w:w="0" w:type="auto"/>
                  <w:shd w:val="clear" w:color="auto" w:fill="auto"/>
                </w:tcPr>
                <w:p w:rsidR="003C582A" w:rsidRPr="0029661B" w:rsidRDefault="003C582A" w:rsidP="00531052">
                  <w:pPr>
                    <w:pStyle w:val="Tabletext"/>
                    <w:jc w:val="center"/>
                  </w:pPr>
                  <w:r w:rsidRPr="0029661B">
                    <w:t>2004-08-22</w:t>
                  </w:r>
                </w:p>
              </w:tc>
              <w:tc>
                <w:tcPr>
                  <w:tcW w:w="0" w:type="auto"/>
                  <w:shd w:val="clear" w:color="auto" w:fill="auto"/>
                </w:tcPr>
                <w:p w:rsidR="003C582A" w:rsidRPr="0029661B" w:rsidRDefault="003C582A" w:rsidP="00531052">
                  <w:pPr>
                    <w:pStyle w:val="Tabletext"/>
                    <w:jc w:val="center"/>
                  </w:pPr>
                  <w:r w:rsidRPr="0029661B">
                    <w:t>15</w:t>
                  </w:r>
                </w:p>
              </w:tc>
              <w:tc>
                <w:tcPr>
                  <w:tcW w:w="0" w:type="auto"/>
                  <w:shd w:val="clear" w:color="auto" w:fill="auto"/>
                </w:tcPr>
                <w:p w:rsidR="003C582A" w:rsidRPr="0029661B" w:rsidRDefault="003C582A" w:rsidP="00531052">
                  <w:pPr>
                    <w:pStyle w:val="Tabletext"/>
                  </w:pPr>
                </w:p>
              </w:tc>
            </w:tr>
            <w:tr w:rsidR="003C582A" w:rsidRPr="0029661B" w:rsidTr="00531052">
              <w:tc>
                <w:tcPr>
                  <w:tcW w:w="0" w:type="auto"/>
                  <w:shd w:val="clear" w:color="auto" w:fill="auto"/>
                </w:tcPr>
                <w:p w:rsidR="003C582A" w:rsidRPr="0029661B" w:rsidRDefault="003C582A" w:rsidP="00531052">
                  <w:pPr>
                    <w:pStyle w:val="Tabletext"/>
                    <w:jc w:val="center"/>
                  </w:pPr>
                  <w:r w:rsidRPr="0029661B">
                    <w:t>1.1</w:t>
                  </w:r>
                </w:p>
              </w:tc>
              <w:tc>
                <w:tcPr>
                  <w:tcW w:w="0" w:type="auto"/>
                  <w:shd w:val="clear" w:color="auto" w:fill="auto"/>
                </w:tcPr>
                <w:p w:rsidR="003C582A" w:rsidRPr="0029661B" w:rsidRDefault="003C582A" w:rsidP="00531052">
                  <w:pPr>
                    <w:pStyle w:val="Tabletext"/>
                  </w:pPr>
                  <w:r w:rsidRPr="0029661B">
                    <w:tab/>
                    <w:t>ITU-T G.8021/Y.1341 (2004) Amd. 1</w:t>
                  </w:r>
                </w:p>
              </w:tc>
              <w:tc>
                <w:tcPr>
                  <w:tcW w:w="0" w:type="auto"/>
                  <w:shd w:val="clear" w:color="auto" w:fill="auto"/>
                </w:tcPr>
                <w:p w:rsidR="003C582A" w:rsidRPr="0029661B" w:rsidRDefault="003C582A" w:rsidP="00531052">
                  <w:pPr>
                    <w:pStyle w:val="Tabletext"/>
                    <w:jc w:val="center"/>
                  </w:pPr>
                  <w:r w:rsidRPr="0029661B">
                    <w:t>2006-06-06</w:t>
                  </w:r>
                </w:p>
              </w:tc>
              <w:tc>
                <w:tcPr>
                  <w:tcW w:w="0" w:type="auto"/>
                  <w:shd w:val="clear" w:color="auto" w:fill="auto"/>
                </w:tcPr>
                <w:p w:rsidR="003C582A" w:rsidRPr="0029661B" w:rsidRDefault="003C582A" w:rsidP="00531052">
                  <w:pPr>
                    <w:pStyle w:val="Tabletext"/>
                    <w:jc w:val="center"/>
                  </w:pPr>
                  <w:r w:rsidRPr="0029661B">
                    <w:t>15</w:t>
                  </w:r>
                </w:p>
              </w:tc>
              <w:tc>
                <w:tcPr>
                  <w:tcW w:w="0" w:type="auto"/>
                  <w:shd w:val="clear" w:color="auto" w:fill="auto"/>
                </w:tcPr>
                <w:p w:rsidR="003C582A" w:rsidRPr="0029661B" w:rsidRDefault="003C582A" w:rsidP="00531052">
                  <w:pPr>
                    <w:pStyle w:val="Tabletext"/>
                  </w:pPr>
                </w:p>
              </w:tc>
            </w:tr>
            <w:tr w:rsidR="003C582A" w:rsidRPr="0029661B" w:rsidTr="00531052">
              <w:tc>
                <w:tcPr>
                  <w:tcW w:w="0" w:type="auto"/>
                  <w:shd w:val="clear" w:color="auto" w:fill="auto"/>
                </w:tcPr>
                <w:p w:rsidR="003C582A" w:rsidRPr="0029661B" w:rsidRDefault="003C582A" w:rsidP="00531052">
                  <w:pPr>
                    <w:pStyle w:val="Tabletext"/>
                    <w:jc w:val="center"/>
                  </w:pPr>
                  <w:r w:rsidRPr="0029661B">
                    <w:t>2.0</w:t>
                  </w:r>
                </w:p>
              </w:tc>
              <w:tc>
                <w:tcPr>
                  <w:tcW w:w="0" w:type="auto"/>
                  <w:shd w:val="clear" w:color="auto" w:fill="auto"/>
                </w:tcPr>
                <w:p w:rsidR="003C582A" w:rsidRPr="0029661B" w:rsidRDefault="003C582A" w:rsidP="00531052">
                  <w:pPr>
                    <w:pStyle w:val="Tabletext"/>
                  </w:pPr>
                  <w:r w:rsidRPr="0029661B">
                    <w:t>ITU-T G.8021/Y.1341</w:t>
                  </w:r>
                </w:p>
              </w:tc>
              <w:tc>
                <w:tcPr>
                  <w:tcW w:w="0" w:type="auto"/>
                  <w:shd w:val="clear" w:color="auto" w:fill="auto"/>
                </w:tcPr>
                <w:p w:rsidR="003C582A" w:rsidRPr="0029661B" w:rsidRDefault="003C582A" w:rsidP="00531052">
                  <w:pPr>
                    <w:pStyle w:val="Tabletext"/>
                    <w:jc w:val="center"/>
                  </w:pPr>
                  <w:r w:rsidRPr="0029661B">
                    <w:t>2007-12-22</w:t>
                  </w:r>
                </w:p>
              </w:tc>
              <w:tc>
                <w:tcPr>
                  <w:tcW w:w="0" w:type="auto"/>
                  <w:shd w:val="clear" w:color="auto" w:fill="auto"/>
                </w:tcPr>
                <w:p w:rsidR="003C582A" w:rsidRPr="0029661B" w:rsidRDefault="003C582A" w:rsidP="00531052">
                  <w:pPr>
                    <w:pStyle w:val="Tabletext"/>
                    <w:jc w:val="center"/>
                  </w:pPr>
                  <w:r w:rsidRPr="0029661B">
                    <w:t>15</w:t>
                  </w:r>
                </w:p>
              </w:tc>
              <w:tc>
                <w:tcPr>
                  <w:tcW w:w="0" w:type="auto"/>
                  <w:shd w:val="clear" w:color="auto" w:fill="auto"/>
                </w:tcPr>
                <w:p w:rsidR="003C582A" w:rsidRPr="0029661B" w:rsidRDefault="003C582A" w:rsidP="00531052">
                  <w:pPr>
                    <w:pStyle w:val="Tabletext"/>
                  </w:pPr>
                </w:p>
              </w:tc>
            </w:tr>
            <w:tr w:rsidR="003C582A" w:rsidRPr="0029661B" w:rsidTr="00531052">
              <w:tc>
                <w:tcPr>
                  <w:tcW w:w="0" w:type="auto"/>
                  <w:shd w:val="clear" w:color="auto" w:fill="auto"/>
                </w:tcPr>
                <w:p w:rsidR="003C582A" w:rsidRPr="0029661B" w:rsidRDefault="003C582A" w:rsidP="00531052">
                  <w:pPr>
                    <w:pStyle w:val="Tabletext"/>
                    <w:jc w:val="center"/>
                  </w:pPr>
                  <w:r w:rsidRPr="0029661B">
                    <w:t>2.1</w:t>
                  </w:r>
                </w:p>
              </w:tc>
              <w:tc>
                <w:tcPr>
                  <w:tcW w:w="0" w:type="auto"/>
                  <w:shd w:val="clear" w:color="auto" w:fill="auto"/>
                </w:tcPr>
                <w:p w:rsidR="003C582A" w:rsidRPr="0029661B" w:rsidRDefault="003C582A" w:rsidP="00531052">
                  <w:pPr>
                    <w:pStyle w:val="Tabletext"/>
                  </w:pPr>
                  <w:r w:rsidRPr="0029661B">
                    <w:tab/>
                    <w:t>ITU-T G.8021/Y.1341 (2007) Amd. 1</w:t>
                  </w:r>
                </w:p>
              </w:tc>
              <w:tc>
                <w:tcPr>
                  <w:tcW w:w="0" w:type="auto"/>
                  <w:shd w:val="clear" w:color="auto" w:fill="auto"/>
                </w:tcPr>
                <w:p w:rsidR="003C582A" w:rsidRPr="0029661B" w:rsidRDefault="003C582A" w:rsidP="00531052">
                  <w:pPr>
                    <w:pStyle w:val="Tabletext"/>
                    <w:jc w:val="center"/>
                  </w:pPr>
                  <w:r w:rsidRPr="0029661B">
                    <w:t>2009-01-13</w:t>
                  </w:r>
                </w:p>
              </w:tc>
              <w:tc>
                <w:tcPr>
                  <w:tcW w:w="0" w:type="auto"/>
                  <w:shd w:val="clear" w:color="auto" w:fill="auto"/>
                </w:tcPr>
                <w:p w:rsidR="003C582A" w:rsidRPr="0029661B" w:rsidRDefault="003C582A" w:rsidP="00531052">
                  <w:pPr>
                    <w:pStyle w:val="Tabletext"/>
                    <w:jc w:val="center"/>
                  </w:pPr>
                  <w:r w:rsidRPr="0029661B">
                    <w:t>15</w:t>
                  </w:r>
                </w:p>
              </w:tc>
              <w:tc>
                <w:tcPr>
                  <w:tcW w:w="0" w:type="auto"/>
                  <w:shd w:val="clear" w:color="auto" w:fill="auto"/>
                </w:tcPr>
                <w:p w:rsidR="003C582A" w:rsidRPr="0029661B" w:rsidRDefault="003C582A" w:rsidP="00531052">
                  <w:pPr>
                    <w:pStyle w:val="Tabletext"/>
                  </w:pPr>
                </w:p>
              </w:tc>
            </w:tr>
            <w:tr w:rsidR="003C582A" w:rsidRPr="0029661B" w:rsidTr="00531052">
              <w:tc>
                <w:tcPr>
                  <w:tcW w:w="0" w:type="auto"/>
                  <w:shd w:val="clear" w:color="auto" w:fill="auto"/>
                </w:tcPr>
                <w:p w:rsidR="003C582A" w:rsidRPr="0029661B" w:rsidRDefault="003C582A" w:rsidP="00531052">
                  <w:pPr>
                    <w:pStyle w:val="Tabletext"/>
                    <w:jc w:val="center"/>
                  </w:pPr>
                  <w:r w:rsidRPr="0029661B">
                    <w:t>2.2</w:t>
                  </w:r>
                </w:p>
              </w:tc>
              <w:tc>
                <w:tcPr>
                  <w:tcW w:w="0" w:type="auto"/>
                  <w:shd w:val="clear" w:color="auto" w:fill="auto"/>
                </w:tcPr>
                <w:p w:rsidR="003C582A" w:rsidRPr="0029661B" w:rsidRDefault="003C582A" w:rsidP="00531052">
                  <w:pPr>
                    <w:pStyle w:val="Tabletext"/>
                  </w:pPr>
                  <w:r w:rsidRPr="0029661B">
                    <w:tab/>
                    <w:t>ITU-T G.8021/Y.1341 (2007) Amd. 2</w:t>
                  </w:r>
                </w:p>
              </w:tc>
              <w:tc>
                <w:tcPr>
                  <w:tcW w:w="0" w:type="auto"/>
                  <w:shd w:val="clear" w:color="auto" w:fill="auto"/>
                </w:tcPr>
                <w:p w:rsidR="003C582A" w:rsidRPr="0029661B" w:rsidRDefault="003C582A" w:rsidP="00531052">
                  <w:pPr>
                    <w:pStyle w:val="Tabletext"/>
                    <w:jc w:val="center"/>
                  </w:pPr>
                  <w:r w:rsidRPr="0029661B">
                    <w:t>2010-02-22</w:t>
                  </w:r>
                </w:p>
              </w:tc>
              <w:tc>
                <w:tcPr>
                  <w:tcW w:w="0" w:type="auto"/>
                  <w:shd w:val="clear" w:color="auto" w:fill="auto"/>
                </w:tcPr>
                <w:p w:rsidR="003C582A" w:rsidRPr="0029661B" w:rsidRDefault="003C582A" w:rsidP="00531052">
                  <w:pPr>
                    <w:pStyle w:val="Tabletext"/>
                    <w:jc w:val="center"/>
                  </w:pPr>
                  <w:r w:rsidRPr="0029661B">
                    <w:t>15</w:t>
                  </w:r>
                </w:p>
              </w:tc>
              <w:tc>
                <w:tcPr>
                  <w:tcW w:w="0" w:type="auto"/>
                  <w:shd w:val="clear" w:color="auto" w:fill="auto"/>
                </w:tcPr>
                <w:p w:rsidR="003C582A" w:rsidRPr="0029661B" w:rsidRDefault="003C582A" w:rsidP="00531052">
                  <w:pPr>
                    <w:pStyle w:val="Tabletext"/>
                  </w:pPr>
                </w:p>
              </w:tc>
            </w:tr>
            <w:tr w:rsidR="003C582A" w:rsidRPr="0029661B" w:rsidTr="00531052">
              <w:tc>
                <w:tcPr>
                  <w:tcW w:w="0" w:type="auto"/>
                  <w:shd w:val="clear" w:color="auto" w:fill="auto"/>
                </w:tcPr>
                <w:p w:rsidR="003C582A" w:rsidRPr="0029661B" w:rsidRDefault="003C582A" w:rsidP="00531052">
                  <w:pPr>
                    <w:pStyle w:val="Tabletext"/>
                    <w:jc w:val="center"/>
                  </w:pPr>
                  <w:r w:rsidRPr="0029661B">
                    <w:t>3.0</w:t>
                  </w:r>
                </w:p>
              </w:tc>
              <w:tc>
                <w:tcPr>
                  <w:tcW w:w="0" w:type="auto"/>
                  <w:shd w:val="clear" w:color="auto" w:fill="auto"/>
                </w:tcPr>
                <w:p w:rsidR="003C582A" w:rsidRPr="0029661B" w:rsidRDefault="003C582A" w:rsidP="00531052">
                  <w:pPr>
                    <w:pStyle w:val="Tabletext"/>
                  </w:pPr>
                  <w:r w:rsidRPr="0029661B">
                    <w:t>ITU-T G.8021/Y.1341</w:t>
                  </w:r>
                </w:p>
              </w:tc>
              <w:tc>
                <w:tcPr>
                  <w:tcW w:w="0" w:type="auto"/>
                  <w:shd w:val="clear" w:color="auto" w:fill="auto"/>
                </w:tcPr>
                <w:p w:rsidR="003C582A" w:rsidRPr="0029661B" w:rsidRDefault="003C582A" w:rsidP="00531052">
                  <w:pPr>
                    <w:pStyle w:val="Tabletext"/>
                    <w:jc w:val="center"/>
                  </w:pPr>
                  <w:r w:rsidRPr="0029661B">
                    <w:t>2010-10-22</w:t>
                  </w:r>
                </w:p>
              </w:tc>
              <w:tc>
                <w:tcPr>
                  <w:tcW w:w="0" w:type="auto"/>
                  <w:shd w:val="clear" w:color="auto" w:fill="auto"/>
                </w:tcPr>
                <w:p w:rsidR="003C582A" w:rsidRPr="0029661B" w:rsidRDefault="003C582A" w:rsidP="00531052">
                  <w:pPr>
                    <w:pStyle w:val="Tabletext"/>
                    <w:jc w:val="center"/>
                  </w:pPr>
                  <w:r w:rsidRPr="0029661B">
                    <w:t>15</w:t>
                  </w:r>
                </w:p>
              </w:tc>
              <w:tc>
                <w:tcPr>
                  <w:tcW w:w="0" w:type="auto"/>
                  <w:shd w:val="clear" w:color="auto" w:fill="auto"/>
                </w:tcPr>
                <w:p w:rsidR="003C582A" w:rsidRPr="0029661B" w:rsidRDefault="003C582A" w:rsidP="00531052">
                  <w:pPr>
                    <w:pStyle w:val="Tabletext"/>
                  </w:pPr>
                </w:p>
              </w:tc>
            </w:tr>
            <w:tr w:rsidR="003C582A" w:rsidRPr="0029661B" w:rsidTr="00531052">
              <w:tc>
                <w:tcPr>
                  <w:tcW w:w="0" w:type="auto"/>
                  <w:shd w:val="clear" w:color="auto" w:fill="auto"/>
                </w:tcPr>
                <w:p w:rsidR="003C582A" w:rsidRPr="0029661B" w:rsidRDefault="003C582A" w:rsidP="00531052">
                  <w:pPr>
                    <w:pStyle w:val="Tabletext"/>
                    <w:jc w:val="center"/>
                  </w:pPr>
                  <w:r w:rsidRPr="0029661B">
                    <w:t>3.1</w:t>
                  </w:r>
                </w:p>
              </w:tc>
              <w:tc>
                <w:tcPr>
                  <w:tcW w:w="0" w:type="auto"/>
                  <w:shd w:val="clear" w:color="auto" w:fill="auto"/>
                </w:tcPr>
                <w:p w:rsidR="003C582A" w:rsidRPr="0029661B" w:rsidRDefault="003C582A" w:rsidP="00531052">
                  <w:pPr>
                    <w:pStyle w:val="Tabletext"/>
                  </w:pPr>
                  <w:r w:rsidRPr="0029661B">
                    <w:tab/>
                    <w:t>ITU-T G.8021/Y.1341 (2010) Amd .1</w:t>
                  </w:r>
                </w:p>
              </w:tc>
              <w:tc>
                <w:tcPr>
                  <w:tcW w:w="0" w:type="auto"/>
                  <w:shd w:val="clear" w:color="auto" w:fill="auto"/>
                </w:tcPr>
                <w:p w:rsidR="003C582A" w:rsidRPr="0029661B" w:rsidRDefault="003C582A" w:rsidP="00531052">
                  <w:pPr>
                    <w:pStyle w:val="Tabletext"/>
                    <w:jc w:val="center"/>
                  </w:pPr>
                  <w:r w:rsidRPr="0029661B">
                    <w:t>2011-07-22</w:t>
                  </w:r>
                </w:p>
              </w:tc>
              <w:tc>
                <w:tcPr>
                  <w:tcW w:w="0" w:type="auto"/>
                  <w:shd w:val="clear" w:color="auto" w:fill="auto"/>
                </w:tcPr>
                <w:p w:rsidR="003C582A" w:rsidRPr="0029661B" w:rsidRDefault="003C582A" w:rsidP="00531052">
                  <w:pPr>
                    <w:pStyle w:val="Tabletext"/>
                    <w:jc w:val="center"/>
                  </w:pPr>
                  <w:r w:rsidRPr="0029661B">
                    <w:t>15</w:t>
                  </w:r>
                </w:p>
              </w:tc>
              <w:tc>
                <w:tcPr>
                  <w:tcW w:w="0" w:type="auto"/>
                  <w:shd w:val="clear" w:color="auto" w:fill="auto"/>
                </w:tcPr>
                <w:p w:rsidR="003C582A" w:rsidRPr="0029661B" w:rsidRDefault="003C582A" w:rsidP="00531052">
                  <w:pPr>
                    <w:pStyle w:val="Tabletext"/>
                  </w:pPr>
                </w:p>
              </w:tc>
            </w:tr>
            <w:tr w:rsidR="003C582A" w:rsidRPr="003C582A" w:rsidTr="003C582A">
              <w:tc>
                <w:tcPr>
                  <w:tcW w:w="0" w:type="auto"/>
                  <w:shd w:val="clear" w:color="auto" w:fill="auto"/>
                </w:tcPr>
                <w:p w:rsidR="003C582A" w:rsidRPr="003C582A" w:rsidRDefault="003C582A" w:rsidP="00531052">
                  <w:pPr>
                    <w:pStyle w:val="Tabletext"/>
                    <w:jc w:val="center"/>
                  </w:pPr>
                  <w:r w:rsidRPr="003C582A">
                    <w:t>4.0</w:t>
                  </w:r>
                </w:p>
              </w:tc>
              <w:tc>
                <w:tcPr>
                  <w:tcW w:w="0" w:type="auto"/>
                  <w:shd w:val="clear" w:color="auto" w:fill="auto"/>
                </w:tcPr>
                <w:p w:rsidR="003C582A" w:rsidRPr="003C582A" w:rsidRDefault="003C582A" w:rsidP="00531052">
                  <w:pPr>
                    <w:pStyle w:val="Tabletext"/>
                  </w:pPr>
                  <w:r w:rsidRPr="003C582A">
                    <w:t>ITU-T G.8021/Y.1341</w:t>
                  </w:r>
                </w:p>
              </w:tc>
              <w:tc>
                <w:tcPr>
                  <w:tcW w:w="0" w:type="auto"/>
                  <w:shd w:val="clear" w:color="auto" w:fill="auto"/>
                </w:tcPr>
                <w:p w:rsidR="003C582A" w:rsidRPr="003C582A" w:rsidRDefault="003C582A" w:rsidP="00531052">
                  <w:pPr>
                    <w:pStyle w:val="Tabletext"/>
                    <w:jc w:val="center"/>
                  </w:pPr>
                  <w:r w:rsidRPr="003C582A">
                    <w:t>2012-05-07</w:t>
                  </w:r>
                </w:p>
              </w:tc>
              <w:tc>
                <w:tcPr>
                  <w:tcW w:w="0" w:type="auto"/>
                  <w:shd w:val="clear" w:color="auto" w:fill="auto"/>
                </w:tcPr>
                <w:p w:rsidR="003C582A" w:rsidRPr="003C582A" w:rsidRDefault="003C582A" w:rsidP="00531052">
                  <w:pPr>
                    <w:pStyle w:val="Tabletext"/>
                    <w:jc w:val="center"/>
                  </w:pPr>
                  <w:r w:rsidRPr="003C582A">
                    <w:t>15</w:t>
                  </w:r>
                </w:p>
              </w:tc>
              <w:tc>
                <w:tcPr>
                  <w:tcW w:w="0" w:type="auto"/>
                  <w:shd w:val="clear" w:color="auto" w:fill="auto"/>
                </w:tcPr>
                <w:p w:rsidR="003C582A" w:rsidRPr="003C582A" w:rsidRDefault="003C582A" w:rsidP="00531052">
                  <w:pPr>
                    <w:pStyle w:val="Tabletext"/>
                  </w:pPr>
                </w:p>
              </w:tc>
            </w:tr>
            <w:tr w:rsidR="003C582A" w:rsidRPr="0029661B" w:rsidTr="00531052">
              <w:tc>
                <w:tcPr>
                  <w:tcW w:w="0" w:type="auto"/>
                  <w:shd w:val="clear" w:color="auto" w:fill="auto"/>
                </w:tcPr>
                <w:p w:rsidR="003C582A" w:rsidRPr="0029661B" w:rsidRDefault="003C582A" w:rsidP="00531052">
                  <w:pPr>
                    <w:pStyle w:val="Tabletext"/>
                    <w:jc w:val="center"/>
                  </w:pPr>
                  <w:r>
                    <w:rPr>
                      <w:rFonts w:hint="eastAsia"/>
                      <w:lang w:eastAsia="ja-JP"/>
                    </w:rPr>
                    <w:t>4</w:t>
                  </w:r>
                  <w:r w:rsidRPr="0029661B">
                    <w:t>.1</w:t>
                  </w:r>
                </w:p>
              </w:tc>
              <w:tc>
                <w:tcPr>
                  <w:tcW w:w="0" w:type="auto"/>
                  <w:shd w:val="clear" w:color="auto" w:fill="auto"/>
                </w:tcPr>
                <w:p w:rsidR="003C582A" w:rsidRPr="0029661B" w:rsidRDefault="003C582A" w:rsidP="00531052">
                  <w:pPr>
                    <w:pStyle w:val="Tabletext"/>
                  </w:pPr>
                  <w:r>
                    <w:tab/>
                    <w:t>ITU-T G.8021/Y.1341 (201</w:t>
                  </w:r>
                  <w:r>
                    <w:rPr>
                      <w:rFonts w:hint="eastAsia"/>
                      <w:lang w:eastAsia="ja-JP"/>
                    </w:rPr>
                    <w:t>2</w:t>
                  </w:r>
                  <w:r w:rsidRPr="0029661B">
                    <w:t>) Amd .1</w:t>
                  </w:r>
                </w:p>
              </w:tc>
              <w:tc>
                <w:tcPr>
                  <w:tcW w:w="0" w:type="auto"/>
                  <w:shd w:val="clear" w:color="auto" w:fill="auto"/>
                </w:tcPr>
                <w:p w:rsidR="003C582A" w:rsidRPr="0029661B" w:rsidRDefault="003C582A" w:rsidP="00531052">
                  <w:pPr>
                    <w:pStyle w:val="Tabletext"/>
                    <w:jc w:val="center"/>
                  </w:pPr>
                  <w:r>
                    <w:t>201</w:t>
                  </w:r>
                  <w:r>
                    <w:rPr>
                      <w:rFonts w:hint="eastAsia"/>
                      <w:lang w:eastAsia="ja-JP"/>
                    </w:rPr>
                    <w:t>2</w:t>
                  </w:r>
                  <w:r w:rsidRPr="0029661B">
                    <w:t>-</w:t>
                  </w:r>
                  <w:r>
                    <w:rPr>
                      <w:rFonts w:hint="eastAsia"/>
                      <w:lang w:eastAsia="ja-JP"/>
                    </w:rPr>
                    <w:t>10</w:t>
                  </w:r>
                  <w:r w:rsidRPr="0029661B">
                    <w:t>-</w:t>
                  </w:r>
                  <w:r>
                    <w:rPr>
                      <w:rFonts w:hint="eastAsia"/>
                      <w:lang w:eastAsia="ja-JP"/>
                    </w:rPr>
                    <w:t>29</w:t>
                  </w:r>
                </w:p>
              </w:tc>
              <w:tc>
                <w:tcPr>
                  <w:tcW w:w="0" w:type="auto"/>
                  <w:shd w:val="clear" w:color="auto" w:fill="auto"/>
                </w:tcPr>
                <w:p w:rsidR="003C582A" w:rsidRPr="0029661B" w:rsidRDefault="003C582A" w:rsidP="00531052">
                  <w:pPr>
                    <w:pStyle w:val="Tabletext"/>
                    <w:jc w:val="center"/>
                  </w:pPr>
                  <w:r w:rsidRPr="0029661B">
                    <w:t>15</w:t>
                  </w:r>
                </w:p>
              </w:tc>
              <w:tc>
                <w:tcPr>
                  <w:tcW w:w="0" w:type="auto"/>
                  <w:shd w:val="clear" w:color="auto" w:fill="auto"/>
                </w:tcPr>
                <w:p w:rsidR="003C582A" w:rsidRPr="0029661B" w:rsidRDefault="003C582A" w:rsidP="00531052">
                  <w:pPr>
                    <w:pStyle w:val="Tabletext"/>
                  </w:pPr>
                </w:p>
              </w:tc>
            </w:tr>
            <w:tr w:rsidR="003C582A" w:rsidRPr="0029661B" w:rsidTr="00531052">
              <w:tc>
                <w:tcPr>
                  <w:tcW w:w="0" w:type="auto"/>
                  <w:shd w:val="clear" w:color="auto" w:fill="BFBFBF"/>
                </w:tcPr>
                <w:p w:rsidR="003C582A" w:rsidRPr="0029661B" w:rsidRDefault="003C582A" w:rsidP="003C582A">
                  <w:pPr>
                    <w:pStyle w:val="Tabletext"/>
                    <w:jc w:val="center"/>
                    <w:rPr>
                      <w:lang w:eastAsia="ja-JP"/>
                    </w:rPr>
                  </w:pPr>
                  <w:r>
                    <w:rPr>
                      <w:rFonts w:hint="eastAsia"/>
                      <w:lang w:eastAsia="ja-JP"/>
                    </w:rPr>
                    <w:t>4</w:t>
                  </w:r>
                  <w:r w:rsidRPr="0029661B">
                    <w:t>.</w:t>
                  </w:r>
                  <w:r>
                    <w:rPr>
                      <w:rFonts w:hint="eastAsia"/>
                      <w:lang w:eastAsia="ja-JP"/>
                    </w:rPr>
                    <w:t>2</w:t>
                  </w:r>
                </w:p>
              </w:tc>
              <w:tc>
                <w:tcPr>
                  <w:tcW w:w="0" w:type="auto"/>
                  <w:shd w:val="clear" w:color="auto" w:fill="BFBFBF"/>
                </w:tcPr>
                <w:p w:rsidR="003C582A" w:rsidRPr="0029661B" w:rsidRDefault="003C582A" w:rsidP="003C582A">
                  <w:pPr>
                    <w:pStyle w:val="Tabletext"/>
                    <w:rPr>
                      <w:lang w:eastAsia="ja-JP"/>
                    </w:rPr>
                  </w:pPr>
                  <w:r>
                    <w:tab/>
                    <w:t>ITU-T G.8021/Y.1341 (201</w:t>
                  </w:r>
                  <w:r>
                    <w:rPr>
                      <w:rFonts w:hint="eastAsia"/>
                      <w:lang w:eastAsia="ja-JP"/>
                    </w:rPr>
                    <w:t>2</w:t>
                  </w:r>
                  <w:r w:rsidRPr="0029661B">
                    <w:t>) Amd .</w:t>
                  </w:r>
                  <w:r>
                    <w:rPr>
                      <w:rFonts w:hint="eastAsia"/>
                      <w:lang w:eastAsia="ja-JP"/>
                    </w:rPr>
                    <w:t>2</w:t>
                  </w:r>
                </w:p>
              </w:tc>
              <w:tc>
                <w:tcPr>
                  <w:tcW w:w="0" w:type="auto"/>
                  <w:shd w:val="clear" w:color="auto" w:fill="BFBFBF"/>
                </w:tcPr>
                <w:p w:rsidR="003C582A" w:rsidRPr="0029661B" w:rsidRDefault="003C582A" w:rsidP="003C582A">
                  <w:pPr>
                    <w:pStyle w:val="Tabletext"/>
                    <w:jc w:val="center"/>
                  </w:pPr>
                  <w:r>
                    <w:t>201</w:t>
                  </w:r>
                  <w:r>
                    <w:rPr>
                      <w:rFonts w:hint="eastAsia"/>
                      <w:lang w:eastAsia="ja-JP"/>
                    </w:rPr>
                    <w:t>3</w:t>
                  </w:r>
                  <w:r w:rsidRPr="0029661B">
                    <w:t>-</w:t>
                  </w:r>
                  <w:r>
                    <w:rPr>
                      <w:rFonts w:hint="eastAsia"/>
                      <w:lang w:eastAsia="ja-JP"/>
                    </w:rPr>
                    <w:t>xx</w:t>
                  </w:r>
                  <w:r w:rsidRPr="0029661B">
                    <w:t>-</w:t>
                  </w:r>
                  <w:r>
                    <w:rPr>
                      <w:rFonts w:hint="eastAsia"/>
                      <w:lang w:eastAsia="ja-JP"/>
                    </w:rPr>
                    <w:t>yy</w:t>
                  </w:r>
                </w:p>
              </w:tc>
              <w:tc>
                <w:tcPr>
                  <w:tcW w:w="0" w:type="auto"/>
                  <w:shd w:val="clear" w:color="auto" w:fill="BFBFBF"/>
                </w:tcPr>
                <w:p w:rsidR="003C582A" w:rsidRPr="0029661B" w:rsidRDefault="003C582A" w:rsidP="00531052">
                  <w:pPr>
                    <w:pStyle w:val="Tabletext"/>
                    <w:jc w:val="center"/>
                  </w:pPr>
                  <w:r w:rsidRPr="0029661B">
                    <w:t>15</w:t>
                  </w:r>
                </w:p>
              </w:tc>
              <w:tc>
                <w:tcPr>
                  <w:tcW w:w="0" w:type="auto"/>
                  <w:shd w:val="clear" w:color="auto" w:fill="BFBFBF"/>
                </w:tcPr>
                <w:p w:rsidR="003C582A" w:rsidRPr="0029661B" w:rsidRDefault="003C582A" w:rsidP="00531052">
                  <w:pPr>
                    <w:pStyle w:val="Tabletext"/>
                  </w:pPr>
                </w:p>
              </w:tc>
            </w:tr>
          </w:tbl>
          <w:p w:rsidR="003C582A" w:rsidRPr="004617FC" w:rsidRDefault="003C582A" w:rsidP="00531052">
            <w:pPr>
              <w:pStyle w:val="Headingb"/>
              <w:spacing w:after="120"/>
            </w:pPr>
          </w:p>
        </w:tc>
      </w:tr>
    </w:tbl>
    <w:p w:rsidR="0073109C" w:rsidRDefault="0073109C" w:rsidP="00D03C14">
      <w:pPr>
        <w:rPr>
          <w:lang w:eastAsia="ja-JP"/>
        </w:rPr>
      </w:pPr>
    </w:p>
    <w:p w:rsidR="00FD33EC" w:rsidRPr="00FD33EC" w:rsidRDefault="00FD33EC" w:rsidP="00FD33EC">
      <w:pPr>
        <w:pStyle w:val="RecNo"/>
        <w:rPr>
          <w:lang w:val="en-US"/>
        </w:rPr>
      </w:pPr>
      <w:r>
        <w:rPr>
          <w:lang w:eastAsia="ja-JP"/>
        </w:rPr>
        <w:br w:type="column"/>
      </w:r>
      <w:r w:rsidRPr="00FD33EC">
        <w:rPr>
          <w:lang w:val="en-US"/>
        </w:rPr>
        <w:t>Draft Amendment 2 to Recommendation ITU-T G.8021/Y.1341 (2012)</w:t>
      </w:r>
    </w:p>
    <w:p w:rsidR="00FD33EC" w:rsidRPr="00FD33EC" w:rsidRDefault="00FD33EC" w:rsidP="00FD33EC">
      <w:pPr>
        <w:pStyle w:val="Reftitle"/>
        <w:rPr>
          <w:sz w:val="28"/>
          <w:szCs w:val="28"/>
          <w:lang w:eastAsia="ja-JP"/>
        </w:rPr>
      </w:pPr>
      <w:r w:rsidRPr="00FD33EC">
        <w:rPr>
          <w:sz w:val="28"/>
          <w:szCs w:val="28"/>
        </w:rPr>
        <w:t>Characteristics of Ethernet transport network equipment functional blocks:</w:t>
      </w:r>
      <w:r w:rsidRPr="00FD33EC">
        <w:rPr>
          <w:sz w:val="28"/>
          <w:szCs w:val="28"/>
        </w:rPr>
        <w:br/>
        <w:t xml:space="preserve">Amendment </w:t>
      </w:r>
      <w:r w:rsidRPr="00FD33EC">
        <w:rPr>
          <w:rFonts w:hint="eastAsia"/>
          <w:sz w:val="28"/>
          <w:szCs w:val="28"/>
          <w:lang w:eastAsia="ja-JP"/>
        </w:rPr>
        <w:t>2</w:t>
      </w:r>
    </w:p>
    <w:p w:rsidR="0032170F" w:rsidRPr="00091B77" w:rsidRDefault="0032170F" w:rsidP="0032170F">
      <w:pPr>
        <w:jc w:val="both"/>
        <w:rPr>
          <w:lang w:eastAsia="ja-JP"/>
        </w:rPr>
      </w:pPr>
    </w:p>
    <w:p w:rsidR="0032170F" w:rsidRPr="00091B77" w:rsidRDefault="0032170F" w:rsidP="0032170F">
      <w:pPr>
        <w:keepNext/>
        <w:keepLines/>
        <w:numPr>
          <w:ilvl w:val="0"/>
          <w:numId w:val="7"/>
        </w:numPr>
        <w:spacing w:before="360"/>
        <w:jc w:val="both"/>
        <w:outlineLvl w:val="0"/>
        <w:rPr>
          <w:b/>
          <w:highlight w:val="green"/>
          <w:lang w:eastAsia="ja-JP"/>
        </w:rPr>
      </w:pPr>
      <w:r w:rsidRPr="00091B77">
        <w:rPr>
          <w:rFonts w:hint="eastAsia"/>
          <w:b/>
          <w:highlight w:val="green"/>
          <w:lang w:eastAsia="ja-JP"/>
        </w:rPr>
        <w:lastRenderedPageBreak/>
        <w:t xml:space="preserve">Update clause </w:t>
      </w:r>
      <w:r w:rsidR="0034531B">
        <w:rPr>
          <w:rFonts w:hint="eastAsia"/>
          <w:b/>
          <w:highlight w:val="green"/>
          <w:lang w:eastAsia="ja-JP"/>
        </w:rPr>
        <w:t>3</w:t>
      </w:r>
      <w:r w:rsidRPr="00091B77">
        <w:rPr>
          <w:rFonts w:hint="eastAsia"/>
          <w:b/>
          <w:highlight w:val="green"/>
          <w:lang w:eastAsia="ja-JP"/>
        </w:rPr>
        <w:t xml:space="preserve"> </w:t>
      </w:r>
    </w:p>
    <w:p w:rsidR="00722A48" w:rsidRDefault="00722A48" w:rsidP="00722A48">
      <w:pPr>
        <w:pStyle w:val="Heading1"/>
      </w:pPr>
      <w:bookmarkStart w:id="13" w:name="_Toc341956977"/>
      <w:bookmarkStart w:id="14" w:name="_Toc339540500"/>
      <w:bookmarkStart w:id="15" w:name="_Toc328035793"/>
      <w:bookmarkStart w:id="16" w:name="_Toc319901646"/>
      <w:bookmarkStart w:id="17" w:name="_Toc98151635"/>
      <w:bookmarkStart w:id="18" w:name="_Toc96922589"/>
      <w:bookmarkStart w:id="19" w:name="_Toc84844967"/>
      <w:bookmarkStart w:id="20" w:name="_Toc81793496"/>
      <w:bookmarkStart w:id="21" w:name="_Toc27887884"/>
      <w:bookmarkStart w:id="22" w:name="_Toc27887140"/>
      <w:bookmarkStart w:id="23" w:name="_Toc27284238"/>
      <w:bookmarkStart w:id="24" w:name="_Toc24783241"/>
      <w:bookmarkStart w:id="25" w:name="_Toc23042763"/>
      <w:bookmarkStart w:id="26" w:name="_Toc22628667"/>
      <w:bookmarkStart w:id="27" w:name="_Toc15460505"/>
      <w:bookmarkStart w:id="28" w:name="_Toc15459327"/>
      <w:bookmarkStart w:id="29" w:name="_Toc15458555"/>
      <w:bookmarkStart w:id="30" w:name="_Toc15457783"/>
      <w:bookmarkStart w:id="31" w:name="_Toc530884804"/>
      <w:bookmarkStart w:id="32" w:name="_Toc402842376"/>
      <w:bookmarkStart w:id="33" w:name="_Toc402842181"/>
      <w:r>
        <w:t>3</w:t>
      </w:r>
      <w:r>
        <w:tab/>
        <w:t>Definitions</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722A48" w:rsidRDefault="00722A48" w:rsidP="00722A48">
      <w:r>
        <w:t>This Recommendation uses the following terms defined elsewhere:</w:t>
      </w:r>
    </w:p>
    <w:p w:rsidR="0034531B" w:rsidRDefault="0034531B" w:rsidP="0034531B">
      <w:pPr>
        <w:tabs>
          <w:tab w:val="left" w:pos="1080"/>
        </w:tabs>
        <w:rPr>
          <w:b/>
          <w:bCs/>
          <w:lang w:eastAsia="ja-JP"/>
        </w:rPr>
      </w:pPr>
      <w:r>
        <w:rPr>
          <w:rFonts w:hint="eastAsia"/>
          <w:b/>
          <w:bCs/>
          <w:lang w:eastAsia="ja-JP"/>
        </w:rPr>
        <w:t>&lt;</w:t>
      </w:r>
      <w:r>
        <w:rPr>
          <w:b/>
          <w:bCs/>
          <w:lang w:eastAsia="ja-JP"/>
        </w:rPr>
        <w:t>…</w:t>
      </w:r>
      <w:r>
        <w:rPr>
          <w:rFonts w:hint="eastAsia"/>
          <w:b/>
          <w:bCs/>
          <w:lang w:eastAsia="ja-JP"/>
        </w:rPr>
        <w:t>&gt;</w:t>
      </w:r>
    </w:p>
    <w:p w:rsidR="0034531B" w:rsidRDefault="0034531B" w:rsidP="0034531B">
      <w:pPr>
        <w:tabs>
          <w:tab w:val="left" w:pos="1080"/>
        </w:tabs>
        <w:rPr>
          <w:ins w:id="34" w:author="asakurai-2013-07" w:date="2013-07-06T04:06:00Z"/>
          <w:lang w:eastAsia="ja-JP"/>
        </w:rPr>
      </w:pPr>
      <w:ins w:id="35" w:author="asakurai-2013-07" w:date="2013-07-06T04:06:00Z">
        <w:r>
          <w:rPr>
            <w:b/>
            <w:bCs/>
          </w:rPr>
          <w:t>3.1.</w:t>
        </w:r>
        <w:r>
          <w:rPr>
            <w:b/>
            <w:bCs/>
            <w:lang w:eastAsia="ja-JP"/>
          </w:rPr>
          <w:t>7</w:t>
        </w:r>
        <w:r>
          <w:rPr>
            <w:rFonts w:hint="eastAsia"/>
            <w:b/>
            <w:bCs/>
            <w:lang w:eastAsia="ja-JP"/>
          </w:rPr>
          <w:t>9</w:t>
        </w:r>
        <w:r>
          <w:rPr>
            <w:b/>
            <w:bCs/>
          </w:rPr>
          <w:tab/>
        </w:r>
        <w:r>
          <w:rPr>
            <w:rFonts w:hint="eastAsia"/>
            <w:b/>
            <w:bCs/>
            <w:lang w:eastAsia="ja-JP"/>
          </w:rPr>
          <w:t>one-way</w:t>
        </w:r>
        <w:r>
          <w:t>: [ITU-T G.8001]</w:t>
        </w:r>
      </w:ins>
    </w:p>
    <w:p w:rsidR="0034531B" w:rsidRDefault="0034531B" w:rsidP="0034531B">
      <w:pPr>
        <w:tabs>
          <w:tab w:val="left" w:pos="1080"/>
        </w:tabs>
        <w:rPr>
          <w:ins w:id="36" w:author="asakurai-2013-07" w:date="2013-07-06T04:06:00Z"/>
          <w:lang w:eastAsia="ja-JP"/>
        </w:rPr>
      </w:pPr>
      <w:ins w:id="37" w:author="asakurai-2013-07" w:date="2013-07-06T04:06:00Z">
        <w:r>
          <w:rPr>
            <w:b/>
            <w:bCs/>
          </w:rPr>
          <w:t>3.1.</w:t>
        </w:r>
        <w:r>
          <w:rPr>
            <w:rFonts w:hint="eastAsia"/>
            <w:b/>
            <w:bCs/>
            <w:lang w:eastAsia="ja-JP"/>
          </w:rPr>
          <w:t>80</w:t>
        </w:r>
        <w:r>
          <w:rPr>
            <w:b/>
            <w:bCs/>
          </w:rPr>
          <w:tab/>
        </w:r>
        <w:r>
          <w:rPr>
            <w:rFonts w:hint="eastAsia"/>
            <w:b/>
            <w:bCs/>
            <w:lang w:eastAsia="ja-JP"/>
          </w:rPr>
          <w:t>two-way</w:t>
        </w:r>
        <w:r>
          <w:t>: [ITU-T G.8001]</w:t>
        </w:r>
      </w:ins>
    </w:p>
    <w:p w:rsidR="0034531B" w:rsidRDefault="0034531B" w:rsidP="0034531B">
      <w:pPr>
        <w:tabs>
          <w:tab w:val="left" w:pos="1080"/>
        </w:tabs>
        <w:rPr>
          <w:ins w:id="38" w:author="asakurai-2013-07" w:date="2013-07-06T04:06:00Z"/>
          <w:lang w:eastAsia="ja-JP"/>
        </w:rPr>
      </w:pPr>
      <w:ins w:id="39" w:author="asakurai-2013-07" w:date="2013-07-06T04:06:00Z">
        <w:r>
          <w:rPr>
            <w:b/>
            <w:bCs/>
          </w:rPr>
          <w:t>3.1.</w:t>
        </w:r>
        <w:r>
          <w:rPr>
            <w:rFonts w:hint="eastAsia"/>
            <w:b/>
            <w:bCs/>
            <w:lang w:eastAsia="ja-JP"/>
          </w:rPr>
          <w:t>81</w:t>
        </w:r>
        <w:r>
          <w:rPr>
            <w:b/>
            <w:bCs/>
          </w:rPr>
          <w:tab/>
        </w:r>
        <w:r>
          <w:rPr>
            <w:rFonts w:hint="eastAsia"/>
            <w:b/>
            <w:bCs/>
            <w:lang w:eastAsia="ja-JP"/>
          </w:rPr>
          <w:t>single-ended</w:t>
        </w:r>
        <w:r>
          <w:t>: [ITU-T G.8001]</w:t>
        </w:r>
      </w:ins>
    </w:p>
    <w:p w:rsidR="0034531B" w:rsidRDefault="0034531B" w:rsidP="0034531B">
      <w:pPr>
        <w:tabs>
          <w:tab w:val="left" w:pos="1080"/>
        </w:tabs>
        <w:rPr>
          <w:ins w:id="40" w:author="asakurai-2013-07" w:date="2013-07-06T04:06:00Z"/>
          <w:lang w:eastAsia="ja-JP"/>
        </w:rPr>
      </w:pPr>
      <w:ins w:id="41" w:author="asakurai-2013-07" w:date="2013-07-06T04:06:00Z">
        <w:r>
          <w:rPr>
            <w:b/>
            <w:bCs/>
          </w:rPr>
          <w:t>3.1.</w:t>
        </w:r>
        <w:r>
          <w:rPr>
            <w:rFonts w:hint="eastAsia"/>
            <w:b/>
            <w:bCs/>
            <w:lang w:eastAsia="ja-JP"/>
          </w:rPr>
          <w:t>82</w:t>
        </w:r>
        <w:r>
          <w:rPr>
            <w:b/>
            <w:bCs/>
          </w:rPr>
          <w:tab/>
        </w:r>
        <w:r>
          <w:rPr>
            <w:rFonts w:hint="eastAsia"/>
            <w:b/>
            <w:bCs/>
            <w:lang w:eastAsia="ja-JP"/>
          </w:rPr>
          <w:t>dual-ended</w:t>
        </w:r>
        <w:r>
          <w:t>: [ITU-T G.8001]</w:t>
        </w:r>
      </w:ins>
    </w:p>
    <w:p w:rsidR="0032170F" w:rsidRDefault="0032170F" w:rsidP="0032170F">
      <w:pPr>
        <w:jc w:val="both"/>
        <w:rPr>
          <w:lang w:eastAsia="ja-JP"/>
        </w:rPr>
      </w:pPr>
    </w:p>
    <w:p w:rsidR="008F554E" w:rsidRPr="00091B77" w:rsidRDefault="008F554E" w:rsidP="008F554E">
      <w:pPr>
        <w:keepNext/>
        <w:keepLines/>
        <w:numPr>
          <w:ilvl w:val="0"/>
          <w:numId w:val="7"/>
        </w:numPr>
        <w:spacing w:before="360"/>
        <w:jc w:val="both"/>
        <w:outlineLvl w:val="0"/>
        <w:rPr>
          <w:b/>
          <w:highlight w:val="green"/>
          <w:lang w:eastAsia="ja-JP"/>
        </w:rPr>
      </w:pPr>
      <w:r w:rsidRPr="00091B77">
        <w:rPr>
          <w:rFonts w:hint="eastAsia"/>
          <w:b/>
          <w:highlight w:val="green"/>
          <w:lang w:eastAsia="ja-JP"/>
        </w:rPr>
        <w:t>Update clause</w:t>
      </w:r>
      <w:r>
        <w:rPr>
          <w:rFonts w:hint="eastAsia"/>
          <w:b/>
          <w:highlight w:val="green"/>
          <w:lang w:eastAsia="ja-JP"/>
        </w:rPr>
        <w:t xml:space="preserve"> 5 </w:t>
      </w:r>
    </w:p>
    <w:p w:rsidR="008F554E" w:rsidRDefault="008F554E" w:rsidP="008F554E">
      <w:pPr>
        <w:pStyle w:val="Heading1"/>
        <w:rPr>
          <w:lang w:eastAsia="ja-JP"/>
        </w:rPr>
      </w:pPr>
      <w:r>
        <w:rPr>
          <w:rFonts w:hint="eastAsia"/>
          <w:lang w:eastAsia="ja-JP"/>
        </w:rPr>
        <w:t>5.</w:t>
      </w:r>
      <w:r>
        <w:rPr>
          <w:rFonts w:hint="eastAsia"/>
          <w:lang w:eastAsia="ja-JP"/>
        </w:rPr>
        <w:tab/>
      </w:r>
      <w:r>
        <w:t>Methodology</w:t>
      </w:r>
      <w:ins w:id="42" w:author="asakurai-2013-07" w:date="2013-07-06T03:29:00Z">
        <w:r>
          <w:rPr>
            <w:rFonts w:hint="eastAsia"/>
            <w:lang w:eastAsia="ja-JP"/>
          </w:rPr>
          <w:t xml:space="preserve"> and conventions</w:t>
        </w:r>
      </w:ins>
    </w:p>
    <w:p w:rsidR="008F554E" w:rsidRDefault="008F554E" w:rsidP="008F554E">
      <w:pPr>
        <w:jc w:val="both"/>
        <w:rPr>
          <w:lang w:eastAsia="ja-JP"/>
        </w:rPr>
      </w:pPr>
      <w:r>
        <w:t>For the basic methodology to describe transport network functionality of network elements, refer to clause 5 of [ITU-T G.806]. For Ethernet-specific extensions to the methodology, see clause 5 of [ITU-T G.8010].</w:t>
      </w:r>
      <w:r>
        <w:rPr>
          <w:lang w:eastAsia="ja-JP"/>
        </w:rPr>
        <w:t xml:space="preserve"> </w:t>
      </w:r>
    </w:p>
    <w:p w:rsidR="008F554E" w:rsidRDefault="008F554E" w:rsidP="008F554E">
      <w:pPr>
        <w:jc w:val="both"/>
        <w:rPr>
          <w:lang w:eastAsia="ja-JP"/>
        </w:rPr>
      </w:pPr>
      <w:r>
        <w:rPr>
          <w:lang w:eastAsia="ja-JP"/>
        </w:rPr>
        <w:t>All process descriptions in clauses 6, 8 and 9 use the SDL methodology defined in [ITU-T Z.100].</w:t>
      </w:r>
    </w:p>
    <w:p w:rsidR="008F554E" w:rsidRDefault="008F554E" w:rsidP="008F554E">
      <w:pPr>
        <w:jc w:val="both"/>
        <w:rPr>
          <w:ins w:id="43" w:author="asakurai-2013-07" w:date="2013-07-06T03:29:00Z"/>
          <w:lang w:eastAsia="ja-JP"/>
        </w:rPr>
      </w:pPr>
      <w:ins w:id="44" w:author="asakurai-2013-07" w:date="2013-07-06T03:30:00Z">
        <w:r>
          <w:rPr>
            <w:rFonts w:hint="eastAsia"/>
            <w:lang w:eastAsia="ja-JP"/>
          </w:rPr>
          <w:t xml:space="preserve">Pseudocode </w:t>
        </w:r>
      </w:ins>
      <w:ins w:id="45" w:author="asakurai-2013-07" w:date="2013-07-06T03:31:00Z">
        <w:r>
          <w:rPr>
            <w:rFonts w:hint="eastAsia"/>
            <w:lang w:eastAsia="ja-JP"/>
          </w:rPr>
          <w:t xml:space="preserve">in this recommendation </w:t>
        </w:r>
      </w:ins>
      <w:ins w:id="46" w:author="asakurai-2013-07r1" w:date="2013-07-09T18:32:00Z">
        <w:r>
          <w:rPr>
            <w:rFonts w:hint="eastAsia"/>
            <w:lang w:eastAsia="ja-JP"/>
          </w:rPr>
          <w:t xml:space="preserve">uses </w:t>
        </w:r>
      </w:ins>
      <w:ins w:id="47" w:author="asakurai-2013-07r1" w:date="2013-07-09T18:33:00Z">
        <w:r>
          <w:rPr>
            <w:lang w:eastAsia="ja-JP"/>
          </w:rPr>
          <w:t>“</w:t>
        </w:r>
        <w:r>
          <w:rPr>
            <w:rFonts w:hint="eastAsia"/>
            <w:lang w:eastAsia="ja-JP"/>
          </w:rPr>
          <w:t>switch</w:t>
        </w:r>
        <w:r>
          <w:rPr>
            <w:lang w:eastAsia="ja-JP"/>
          </w:rPr>
          <w:t>”</w:t>
        </w:r>
        <w:r>
          <w:rPr>
            <w:rFonts w:hint="eastAsia"/>
            <w:lang w:eastAsia="ja-JP"/>
          </w:rPr>
          <w:t xml:space="preserve"> statement</w:t>
        </w:r>
      </w:ins>
      <w:ins w:id="48" w:author="asakurai-2013-07r1" w:date="2013-07-09T19:51:00Z">
        <w:r>
          <w:rPr>
            <w:rFonts w:hint="eastAsia"/>
            <w:lang w:eastAsia="ja-JP"/>
          </w:rPr>
          <w:t>s</w:t>
        </w:r>
      </w:ins>
      <w:ins w:id="49" w:author="asakurai-2013-07r1" w:date="2013-07-09T18:33:00Z">
        <w:r>
          <w:rPr>
            <w:rFonts w:hint="eastAsia"/>
            <w:lang w:eastAsia="ja-JP"/>
          </w:rPr>
          <w:t xml:space="preserve"> where each </w:t>
        </w:r>
        <w:r>
          <w:rPr>
            <w:lang w:eastAsia="ja-JP"/>
          </w:rPr>
          <w:t>“</w:t>
        </w:r>
        <w:r>
          <w:rPr>
            <w:rFonts w:hint="eastAsia"/>
            <w:lang w:eastAsia="ja-JP"/>
          </w:rPr>
          <w:t>case</w:t>
        </w:r>
        <w:r>
          <w:rPr>
            <w:lang w:eastAsia="ja-JP"/>
          </w:rPr>
          <w:t>”</w:t>
        </w:r>
        <w:r>
          <w:rPr>
            <w:rFonts w:hint="eastAsia"/>
            <w:lang w:eastAsia="ja-JP"/>
          </w:rPr>
          <w:t xml:space="preserve"> </w:t>
        </w:r>
      </w:ins>
      <w:ins w:id="50" w:author="asakurai-2013-07r1" w:date="2013-07-09T18:34:00Z">
        <w:r>
          <w:rPr>
            <w:rFonts w:hint="eastAsia"/>
            <w:lang w:eastAsia="ja-JP"/>
          </w:rPr>
          <w:t xml:space="preserve">statement </w:t>
        </w:r>
      </w:ins>
      <w:ins w:id="51" w:author="asakurai-2013-07r1" w:date="2013-07-09T18:33:00Z">
        <w:r>
          <w:rPr>
            <w:rFonts w:hint="eastAsia"/>
            <w:lang w:eastAsia="ja-JP"/>
          </w:rPr>
          <w:t xml:space="preserve">is exclusive (i.e. </w:t>
        </w:r>
      </w:ins>
      <w:ins w:id="52" w:author="asakurai-2013-07r1" w:date="2013-07-09T18:34:00Z">
        <w:r>
          <w:rPr>
            <w:lang w:eastAsia="ja-JP"/>
          </w:rPr>
          <w:t>“</w:t>
        </w:r>
      </w:ins>
      <w:ins w:id="53" w:author="asakurai-2013-07r1" w:date="2013-07-09T18:33:00Z">
        <w:r>
          <w:rPr>
            <w:rFonts w:hint="eastAsia"/>
            <w:lang w:eastAsia="ja-JP"/>
          </w:rPr>
          <w:t>case</w:t>
        </w:r>
      </w:ins>
      <w:ins w:id="54" w:author="asakurai-2013-07r1" w:date="2013-07-09T18:34:00Z">
        <w:r>
          <w:rPr>
            <w:lang w:eastAsia="ja-JP"/>
          </w:rPr>
          <w:t>”</w:t>
        </w:r>
        <w:r>
          <w:rPr>
            <w:rFonts w:hint="eastAsia"/>
            <w:lang w:eastAsia="ja-JP"/>
          </w:rPr>
          <w:t xml:space="preserve"> statements</w:t>
        </w:r>
      </w:ins>
      <w:ins w:id="55" w:author="asakurai-2013-07r1" w:date="2013-07-09T18:33:00Z">
        <w:r>
          <w:rPr>
            <w:rFonts w:hint="eastAsia"/>
            <w:lang w:eastAsia="ja-JP"/>
          </w:rPr>
          <w:t xml:space="preserve"> </w:t>
        </w:r>
        <w:r>
          <w:rPr>
            <w:lang w:eastAsia="ja-JP"/>
          </w:rPr>
          <w:t xml:space="preserve">do not </w:t>
        </w:r>
        <w:r>
          <w:rPr>
            <w:rFonts w:hint="eastAsia"/>
            <w:lang w:eastAsia="ja-JP"/>
          </w:rPr>
          <w:t>f</w:t>
        </w:r>
      </w:ins>
      <w:ins w:id="56" w:author="asakurai-2013-07r1" w:date="2013-07-09T18:34:00Z">
        <w:r>
          <w:rPr>
            <w:rFonts w:hint="eastAsia"/>
            <w:lang w:eastAsia="ja-JP"/>
          </w:rPr>
          <w:t xml:space="preserve">all </w:t>
        </w:r>
      </w:ins>
      <w:ins w:id="57" w:author="asakurai-2013-07r1" w:date="2013-07-09T18:33:00Z">
        <w:r>
          <w:rPr>
            <w:rFonts w:hint="eastAsia"/>
            <w:lang w:eastAsia="ja-JP"/>
          </w:rPr>
          <w:t xml:space="preserve">through </w:t>
        </w:r>
      </w:ins>
      <w:ins w:id="58" w:author="asakurai-2013-07r1" w:date="2013-07-09T18:34:00Z">
        <w:r>
          <w:rPr>
            <w:rFonts w:hint="eastAsia"/>
            <w:lang w:eastAsia="ja-JP"/>
          </w:rPr>
          <w:t>to each other)</w:t>
        </w:r>
      </w:ins>
      <w:ins w:id="59" w:author="asakurai-2013-07r1" w:date="2013-07-09T18:33:00Z">
        <w:r>
          <w:rPr>
            <w:rFonts w:hint="eastAsia"/>
            <w:lang w:eastAsia="ja-JP"/>
          </w:rPr>
          <w:t>.</w:t>
        </w:r>
      </w:ins>
    </w:p>
    <w:p w:rsidR="008F554E" w:rsidRPr="008F554E" w:rsidRDefault="008F554E" w:rsidP="0032170F">
      <w:pPr>
        <w:jc w:val="both"/>
        <w:rPr>
          <w:lang w:eastAsia="ja-JP"/>
        </w:rPr>
      </w:pPr>
    </w:p>
    <w:p w:rsidR="00722A48" w:rsidRPr="00091B77" w:rsidRDefault="00722A48" w:rsidP="00722A48">
      <w:pPr>
        <w:keepNext/>
        <w:keepLines/>
        <w:numPr>
          <w:ilvl w:val="0"/>
          <w:numId w:val="7"/>
        </w:numPr>
        <w:spacing w:before="360"/>
        <w:jc w:val="both"/>
        <w:outlineLvl w:val="0"/>
        <w:rPr>
          <w:b/>
          <w:highlight w:val="green"/>
          <w:lang w:eastAsia="ja-JP"/>
        </w:rPr>
      </w:pPr>
      <w:r w:rsidRPr="00091B77">
        <w:rPr>
          <w:rFonts w:hint="eastAsia"/>
          <w:b/>
          <w:highlight w:val="green"/>
          <w:lang w:eastAsia="ja-JP"/>
        </w:rPr>
        <w:t xml:space="preserve">Update clauses 8.1.10 and 8.1.10.1 </w:t>
      </w:r>
    </w:p>
    <w:p w:rsidR="0032170F" w:rsidRPr="00091B77" w:rsidRDefault="0032170F" w:rsidP="0032170F">
      <w:pPr>
        <w:keepNext/>
        <w:keepLines/>
        <w:spacing w:before="160"/>
        <w:ind w:left="794" w:hanging="794"/>
        <w:outlineLvl w:val="2"/>
        <w:rPr>
          <w:b/>
        </w:rPr>
      </w:pPr>
      <w:bookmarkStart w:id="60" w:name="_Toc319901704"/>
      <w:r w:rsidRPr="00091B77">
        <w:rPr>
          <w:b/>
        </w:rPr>
        <w:t>8.1.10</w:t>
      </w:r>
      <w:r w:rsidRPr="00091B77">
        <w:rPr>
          <w:b/>
        </w:rPr>
        <w:tab/>
      </w:r>
      <w:ins w:id="61" w:author="asakurai" w:date="2013-03-01T06:24:00Z">
        <w:r w:rsidRPr="00091B77">
          <w:rPr>
            <w:rFonts w:hint="eastAsia"/>
            <w:b/>
            <w:lang w:eastAsia="ja-JP"/>
          </w:rPr>
          <w:t>Single</w:t>
        </w:r>
      </w:ins>
      <w:ins w:id="62" w:author="asakurai" w:date="2013-03-01T06:15:00Z">
        <w:r w:rsidRPr="00091B77">
          <w:rPr>
            <w:rFonts w:hint="eastAsia"/>
            <w:b/>
            <w:lang w:eastAsia="ja-JP"/>
          </w:rPr>
          <w:t>-</w:t>
        </w:r>
      </w:ins>
      <w:ins w:id="63" w:author="asakurai" w:date="2013-03-01T06:20:00Z">
        <w:r w:rsidRPr="00091B77">
          <w:rPr>
            <w:rFonts w:hint="eastAsia"/>
            <w:b/>
            <w:lang w:eastAsia="ja-JP"/>
          </w:rPr>
          <w:t>e</w:t>
        </w:r>
      </w:ins>
      <w:ins w:id="64" w:author="asakurai" w:date="2013-03-01T06:14:00Z">
        <w:r w:rsidRPr="00091B77">
          <w:rPr>
            <w:rFonts w:hint="eastAsia"/>
            <w:b/>
            <w:lang w:eastAsia="ja-JP"/>
          </w:rPr>
          <w:t xml:space="preserve">nded </w:t>
        </w:r>
      </w:ins>
      <w:ins w:id="65" w:author="asakurai" w:date="2013-03-01T06:17:00Z">
        <w:r w:rsidRPr="00091B77">
          <w:rPr>
            <w:rFonts w:hint="eastAsia"/>
            <w:b/>
            <w:lang w:eastAsia="ja-JP"/>
          </w:rPr>
          <w:t>d</w:t>
        </w:r>
      </w:ins>
      <w:del w:id="66" w:author="asakurai" w:date="2013-03-01T06:17:00Z">
        <w:r w:rsidRPr="00091B77" w:rsidDel="00803B2B">
          <w:rPr>
            <w:b/>
          </w:rPr>
          <w:delText>D</w:delText>
        </w:r>
      </w:del>
      <w:r w:rsidRPr="00091B77">
        <w:rPr>
          <w:b/>
        </w:rPr>
        <w:t xml:space="preserve">elay measurement </w:t>
      </w:r>
      <w:r w:rsidRPr="00091B77">
        <w:rPr>
          <w:b/>
          <w:lang w:eastAsia="ja-JP"/>
        </w:rPr>
        <w:t>(DM) processes</w:t>
      </w:r>
      <w:bookmarkEnd w:id="60"/>
    </w:p>
    <w:p w:rsidR="0032170F" w:rsidRPr="00091B77" w:rsidRDefault="0032170F" w:rsidP="0032170F">
      <w:pPr>
        <w:keepNext/>
        <w:keepLines/>
        <w:tabs>
          <w:tab w:val="clear" w:pos="794"/>
          <w:tab w:val="left" w:pos="1021"/>
        </w:tabs>
        <w:spacing w:before="160"/>
        <w:ind w:left="1021" w:hanging="1021"/>
        <w:outlineLvl w:val="3"/>
        <w:rPr>
          <w:b/>
        </w:rPr>
      </w:pPr>
      <w:bookmarkStart w:id="67" w:name="_Toc319901705"/>
      <w:r w:rsidRPr="00091B77">
        <w:rPr>
          <w:b/>
        </w:rPr>
        <w:t>8.1.10.1</w:t>
      </w:r>
      <w:r w:rsidRPr="00091B77">
        <w:rPr>
          <w:b/>
        </w:rPr>
        <w:tab/>
        <w:t>Overview</w:t>
      </w:r>
      <w:bookmarkEnd w:id="67"/>
    </w:p>
    <w:p w:rsidR="0032170F" w:rsidRPr="00091B77" w:rsidRDefault="0032170F" w:rsidP="0032170F">
      <w:pPr>
        <w:jc w:val="both"/>
        <w:rPr>
          <w:ins w:id="68" w:author="asakurai" w:date="2013-03-01T06:16:00Z"/>
          <w:lang w:eastAsia="ja-JP"/>
        </w:rPr>
      </w:pPr>
      <w:r w:rsidRPr="00091B77">
        <w:t xml:space="preserve">Figure 8-47 shows the different processes inside MEPs and MIPs that are involved in the </w:t>
      </w:r>
      <w:r w:rsidRPr="00091B77">
        <w:rPr>
          <w:lang w:eastAsia="ja-JP"/>
        </w:rPr>
        <w:t>on-demand</w:t>
      </w:r>
      <w:r w:rsidRPr="00091B77">
        <w:t xml:space="preserve"> </w:t>
      </w:r>
      <w:ins w:id="69" w:author="asakurai" w:date="2013-03-01T06:24:00Z">
        <w:r w:rsidRPr="00091B77">
          <w:rPr>
            <w:rFonts w:hint="eastAsia"/>
            <w:lang w:eastAsia="ja-JP"/>
          </w:rPr>
          <w:t>single</w:t>
        </w:r>
      </w:ins>
      <w:ins w:id="70" w:author="asakurai" w:date="2013-03-01T06:15:00Z">
        <w:r w:rsidRPr="00091B77">
          <w:rPr>
            <w:rFonts w:hint="eastAsia"/>
            <w:lang w:eastAsia="ja-JP"/>
          </w:rPr>
          <w:t>-</w:t>
        </w:r>
      </w:ins>
      <w:ins w:id="71" w:author="asakurai" w:date="2013-03-01T06:20:00Z">
        <w:r w:rsidRPr="00091B77">
          <w:rPr>
            <w:rFonts w:hint="eastAsia"/>
            <w:lang w:eastAsia="ja-JP"/>
          </w:rPr>
          <w:t>e</w:t>
        </w:r>
      </w:ins>
      <w:ins w:id="72" w:author="asakurai" w:date="2013-03-01T06:15:00Z">
        <w:r w:rsidRPr="00091B77">
          <w:rPr>
            <w:rFonts w:hint="eastAsia"/>
            <w:lang w:eastAsia="ja-JP"/>
          </w:rPr>
          <w:t xml:space="preserve">nded </w:t>
        </w:r>
      </w:ins>
      <w:r w:rsidRPr="00091B77">
        <w:t>delay measurement protocol.</w:t>
      </w:r>
    </w:p>
    <w:p w:rsidR="0032170F" w:rsidRPr="00091B77" w:rsidRDefault="0032170F" w:rsidP="0032170F">
      <w:pPr>
        <w:jc w:val="both"/>
        <w:rPr>
          <w:sz w:val="22"/>
          <w:szCs w:val="22"/>
          <w:lang w:eastAsia="ja-JP"/>
        </w:rPr>
      </w:pPr>
      <w:r w:rsidRPr="00091B77">
        <w:rPr>
          <w:sz w:val="22"/>
          <w:szCs w:val="22"/>
        </w:rPr>
        <w:t>NOTE</w:t>
      </w:r>
      <w:ins w:id="73" w:author="asakurai" w:date="2013-03-01T06:34:00Z">
        <w:r w:rsidRPr="00091B77">
          <w:rPr>
            <w:rFonts w:hint="eastAsia"/>
            <w:sz w:val="22"/>
            <w:szCs w:val="22"/>
            <w:lang w:eastAsia="ja-JP"/>
          </w:rPr>
          <w:t xml:space="preserve"> </w:t>
        </w:r>
      </w:ins>
      <w:ins w:id="74" w:author="asakurai" w:date="2013-03-01T06:16:00Z">
        <w:r w:rsidRPr="00091B77">
          <w:rPr>
            <w:rFonts w:hint="eastAsia"/>
            <w:sz w:val="22"/>
            <w:szCs w:val="22"/>
            <w:lang w:eastAsia="ja-JP"/>
          </w:rPr>
          <w:t>-</w:t>
        </w:r>
        <w:r w:rsidRPr="00091B77">
          <w:rPr>
            <w:sz w:val="22"/>
            <w:szCs w:val="22"/>
          </w:rPr>
          <w:t xml:space="preserve"> In previous </w:t>
        </w:r>
      </w:ins>
      <w:ins w:id="75" w:author="asakurai" w:date="2013-03-01T06:21:00Z">
        <w:r w:rsidRPr="00091B77">
          <w:rPr>
            <w:rFonts w:hint="eastAsia"/>
            <w:sz w:val="22"/>
            <w:szCs w:val="22"/>
            <w:lang w:eastAsia="ja-JP"/>
          </w:rPr>
          <w:t>versions</w:t>
        </w:r>
      </w:ins>
      <w:ins w:id="76" w:author="asakurai" w:date="2013-03-01T06:16:00Z">
        <w:r w:rsidRPr="00091B77">
          <w:rPr>
            <w:sz w:val="22"/>
            <w:szCs w:val="22"/>
          </w:rPr>
          <w:t xml:space="preserve"> of this recommendation, </w:t>
        </w:r>
      </w:ins>
      <w:ins w:id="77" w:author="asakurai" w:date="2013-03-01T06:24:00Z">
        <w:r w:rsidRPr="00091B77">
          <w:rPr>
            <w:rFonts w:hint="eastAsia"/>
            <w:sz w:val="22"/>
            <w:szCs w:val="22"/>
            <w:lang w:eastAsia="ja-JP"/>
          </w:rPr>
          <w:t>single</w:t>
        </w:r>
      </w:ins>
      <w:ins w:id="78" w:author="asakurai" w:date="2013-03-01T06:16:00Z">
        <w:r w:rsidRPr="00091B77">
          <w:rPr>
            <w:sz w:val="22"/>
            <w:szCs w:val="22"/>
          </w:rPr>
          <w:t>-</w:t>
        </w:r>
      </w:ins>
      <w:ins w:id="79" w:author="asakurai" w:date="2013-03-01T06:21:00Z">
        <w:r w:rsidRPr="00091B77">
          <w:rPr>
            <w:rFonts w:hint="eastAsia"/>
            <w:sz w:val="22"/>
            <w:szCs w:val="22"/>
            <w:lang w:eastAsia="ja-JP"/>
          </w:rPr>
          <w:t>e</w:t>
        </w:r>
      </w:ins>
      <w:ins w:id="80" w:author="asakurai" w:date="2013-03-01T06:16:00Z">
        <w:r w:rsidRPr="00091B77">
          <w:rPr>
            <w:sz w:val="22"/>
            <w:szCs w:val="22"/>
          </w:rPr>
          <w:t xml:space="preserve">nded </w:t>
        </w:r>
      </w:ins>
      <w:ins w:id="81" w:author="asakurai" w:date="2013-03-01T06:17:00Z">
        <w:r w:rsidRPr="00091B77">
          <w:rPr>
            <w:rFonts w:hint="eastAsia"/>
            <w:sz w:val="22"/>
            <w:szCs w:val="22"/>
            <w:lang w:eastAsia="ja-JP"/>
          </w:rPr>
          <w:t xml:space="preserve">delay measurement is </w:t>
        </w:r>
      </w:ins>
      <w:ins w:id="82" w:author="asakurai" w:date="2013-03-01T06:16:00Z">
        <w:r w:rsidRPr="00091B77">
          <w:rPr>
            <w:sz w:val="22"/>
            <w:szCs w:val="22"/>
          </w:rPr>
          <w:t xml:space="preserve">known as </w:t>
        </w:r>
      </w:ins>
      <w:ins w:id="83" w:author="asakurai" w:date="2013-03-01T06:24:00Z">
        <w:r w:rsidRPr="00091B77">
          <w:rPr>
            <w:rFonts w:hint="eastAsia"/>
            <w:sz w:val="22"/>
            <w:szCs w:val="22"/>
            <w:lang w:eastAsia="ja-JP"/>
          </w:rPr>
          <w:t>two</w:t>
        </w:r>
      </w:ins>
      <w:ins w:id="84" w:author="asakurai" w:date="2013-03-01T06:16:00Z">
        <w:r w:rsidRPr="00091B77">
          <w:rPr>
            <w:sz w:val="22"/>
            <w:szCs w:val="22"/>
          </w:rPr>
          <w:t xml:space="preserve">-way </w:t>
        </w:r>
      </w:ins>
      <w:ins w:id="85" w:author="asakurai" w:date="2013-03-01T06:17:00Z">
        <w:r w:rsidRPr="00091B77">
          <w:rPr>
            <w:rFonts w:hint="eastAsia"/>
            <w:sz w:val="22"/>
            <w:szCs w:val="22"/>
            <w:lang w:eastAsia="ja-JP"/>
          </w:rPr>
          <w:t>delay measurement</w:t>
        </w:r>
      </w:ins>
      <w:ins w:id="86" w:author="asakurai" w:date="2013-03-01T06:16:00Z">
        <w:r w:rsidRPr="00091B77">
          <w:rPr>
            <w:sz w:val="22"/>
            <w:szCs w:val="22"/>
          </w:rPr>
          <w:t>.</w:t>
        </w:r>
      </w:ins>
      <w:ins w:id="87" w:author="asakurai" w:date="2013-03-01T06:24:00Z">
        <w:r w:rsidRPr="00091B77">
          <w:rPr>
            <w:rFonts w:hint="eastAsia"/>
            <w:sz w:val="22"/>
            <w:szCs w:val="22"/>
            <w:lang w:eastAsia="ja-JP"/>
          </w:rPr>
          <w:t xml:space="preserve"> </w:t>
        </w:r>
      </w:ins>
      <w:ins w:id="88" w:author="asakurai" w:date="2013-03-01T06:29:00Z">
        <w:r w:rsidRPr="00091B77">
          <w:rPr>
            <w:rFonts w:hint="eastAsia"/>
            <w:sz w:val="22"/>
            <w:szCs w:val="22"/>
            <w:lang w:eastAsia="ja-JP"/>
          </w:rPr>
          <w:t>In regard to those definitions, r</w:t>
        </w:r>
      </w:ins>
      <w:ins w:id="89" w:author="asakurai" w:date="2013-03-01T06:24:00Z">
        <w:r w:rsidRPr="00091B77">
          <w:rPr>
            <w:rFonts w:hint="eastAsia"/>
            <w:sz w:val="22"/>
            <w:szCs w:val="22"/>
            <w:lang w:eastAsia="ja-JP"/>
          </w:rPr>
          <w:t xml:space="preserve">efer to </w:t>
        </w:r>
      </w:ins>
      <w:ins w:id="90" w:author="asakurai-2013-07" w:date="2013-07-06T04:05:00Z">
        <w:r w:rsidR="0034531B" w:rsidRPr="00091B77">
          <w:rPr>
            <w:sz w:val="22"/>
            <w:szCs w:val="22"/>
            <w:lang w:eastAsia="ja-JP"/>
          </w:rPr>
          <w:t>Recommendation ITU-T G.80</w:t>
        </w:r>
        <w:r w:rsidR="0034531B">
          <w:rPr>
            <w:rFonts w:hint="eastAsia"/>
            <w:sz w:val="22"/>
            <w:szCs w:val="22"/>
            <w:lang w:eastAsia="ja-JP"/>
          </w:rPr>
          <w:t>01</w:t>
        </w:r>
        <w:r w:rsidR="0034531B" w:rsidRPr="00091B77">
          <w:rPr>
            <w:rFonts w:hint="eastAsia"/>
            <w:sz w:val="22"/>
            <w:szCs w:val="22"/>
            <w:lang w:eastAsia="ja-JP"/>
          </w:rPr>
          <w:t>.</w:t>
        </w:r>
      </w:ins>
    </w:p>
    <w:p w:rsidR="0032170F" w:rsidRPr="00091B77" w:rsidRDefault="0032170F" w:rsidP="0032170F">
      <w:pPr>
        <w:keepNext/>
        <w:keepLines/>
        <w:jc w:val="both"/>
      </w:pPr>
      <w:r w:rsidRPr="00091B77">
        <w:lastRenderedPageBreak/>
        <w:t>The MEP on</w:t>
      </w:r>
      <w:r w:rsidRPr="00091B77">
        <w:rPr>
          <w:lang w:eastAsia="ja-JP"/>
        </w:rPr>
        <w:t>-d</w:t>
      </w:r>
      <w:r w:rsidRPr="00091B77">
        <w:t>emand</w:t>
      </w:r>
      <w:r w:rsidRPr="00091B77">
        <w:rPr>
          <w:lang w:eastAsia="ja-JP"/>
        </w:rPr>
        <w:t xml:space="preserve"> </w:t>
      </w:r>
      <w:r w:rsidRPr="00091B77">
        <w:t xml:space="preserve">OAM source insertion process is defined in </w:t>
      </w:r>
      <w:r w:rsidRPr="00091B77">
        <w:rPr>
          <w:lang w:eastAsia="ja-JP"/>
        </w:rPr>
        <w:t xml:space="preserve">clause </w:t>
      </w:r>
      <w:r w:rsidRPr="00091B77">
        <w:t>9.4.1.1, the MEP on</w:t>
      </w:r>
      <w:r w:rsidRPr="00091B77">
        <w:rPr>
          <w:lang w:eastAsia="ja-JP"/>
        </w:rPr>
        <w:t>-d</w:t>
      </w:r>
      <w:r w:rsidRPr="00091B77">
        <w:t>emand</w:t>
      </w:r>
      <w:r w:rsidRPr="00091B77">
        <w:rPr>
          <w:lang w:eastAsia="ja-JP"/>
        </w:rPr>
        <w:t xml:space="preserve"> </w:t>
      </w:r>
      <w:r w:rsidRPr="00091B77">
        <w:t xml:space="preserve">OAM sink extraction process in </w:t>
      </w:r>
      <w:r w:rsidRPr="00091B77">
        <w:rPr>
          <w:lang w:eastAsia="ja-JP"/>
        </w:rPr>
        <w:t xml:space="preserve">clause </w:t>
      </w:r>
      <w:r w:rsidRPr="00091B77">
        <w:t>9.4.1.2, the MIP on</w:t>
      </w:r>
      <w:r w:rsidRPr="00091B77">
        <w:rPr>
          <w:lang w:eastAsia="ja-JP"/>
        </w:rPr>
        <w:t>-d</w:t>
      </w:r>
      <w:r w:rsidRPr="00091B77">
        <w:t>emand</w:t>
      </w:r>
      <w:r w:rsidRPr="00091B77">
        <w:rPr>
          <w:lang w:eastAsia="ja-JP"/>
        </w:rPr>
        <w:t xml:space="preserve"> </w:t>
      </w:r>
      <w:r w:rsidRPr="00091B77">
        <w:t xml:space="preserve">OAM sink extraction process in </w:t>
      </w:r>
      <w:r w:rsidRPr="00091B77">
        <w:rPr>
          <w:lang w:eastAsia="ja-JP"/>
        </w:rPr>
        <w:t xml:space="preserve">clause </w:t>
      </w:r>
      <w:r w:rsidRPr="00091B77">
        <w:t>9.4.2.2</w:t>
      </w:r>
      <w:r w:rsidRPr="00091B77">
        <w:rPr>
          <w:lang w:eastAsia="ja-JP"/>
        </w:rPr>
        <w:t>,</w:t>
      </w:r>
      <w:r w:rsidRPr="00091B77">
        <w:t xml:space="preserve"> and the MIP on</w:t>
      </w:r>
      <w:r w:rsidRPr="00091B77">
        <w:rPr>
          <w:lang w:eastAsia="ja-JP"/>
        </w:rPr>
        <w:t>-d</w:t>
      </w:r>
      <w:r w:rsidRPr="00091B77">
        <w:t>emand</w:t>
      </w:r>
      <w:r w:rsidRPr="00091B77">
        <w:rPr>
          <w:lang w:eastAsia="ja-JP"/>
        </w:rPr>
        <w:t xml:space="preserve"> </w:t>
      </w:r>
      <w:r w:rsidRPr="00091B77">
        <w:t xml:space="preserve">OAM source insertion process in </w:t>
      </w:r>
      <w:r w:rsidRPr="00091B77">
        <w:rPr>
          <w:lang w:eastAsia="ja-JP"/>
        </w:rPr>
        <w:t xml:space="preserve">clause </w:t>
      </w:r>
      <w:r w:rsidRPr="00091B77">
        <w:t>9.4.2.1. In summary</w:t>
      </w:r>
      <w:r w:rsidRPr="00091B77">
        <w:rPr>
          <w:lang w:eastAsia="ja-JP"/>
        </w:rPr>
        <w:t>,</w:t>
      </w:r>
      <w:r w:rsidRPr="00091B77">
        <w:t xml:space="preserve"> they insert and extract ETH_CI OAM signals into and from the stream of ETH_C</w:t>
      </w:r>
      <w:r w:rsidRPr="00091B77">
        <w:rPr>
          <w:lang w:eastAsia="ja-JP"/>
        </w:rPr>
        <w:t>I</w:t>
      </w:r>
      <w:r w:rsidRPr="00091B77">
        <w:t>_D traffic units and the complementing P and D signals going through an MEP and MIP; the extraction is based on MEL and Opcode. Furthermore</w:t>
      </w:r>
      <w:r w:rsidRPr="00091B77">
        <w:rPr>
          <w:lang w:eastAsia="ja-JP"/>
        </w:rPr>
        <w:t>,</w:t>
      </w:r>
      <w:r w:rsidRPr="00091B77">
        <w:t xml:space="preserve"> the insertion process inserts the </w:t>
      </w:r>
      <w:r w:rsidRPr="00091B77">
        <w:rPr>
          <w:lang w:eastAsia="ja-JP"/>
        </w:rPr>
        <w:t>correct</w:t>
      </w:r>
      <w:r w:rsidRPr="00091B77">
        <w:t xml:space="preserve"> MEL and SA values in</w:t>
      </w:r>
      <w:r w:rsidRPr="00091B77">
        <w:rPr>
          <w:lang w:eastAsia="ja-JP"/>
        </w:rPr>
        <w:t>to</w:t>
      </w:r>
      <w:r w:rsidRPr="00091B77">
        <w:t xml:space="preserve"> the OAM traffic units. </w:t>
      </w:r>
    </w:p>
    <w:p w:rsidR="0032170F" w:rsidRPr="00091B77" w:rsidRDefault="00FD33EC" w:rsidP="0032170F">
      <w:pPr>
        <w:keepNext/>
        <w:keepLines/>
        <w:spacing w:before="240" w:after="120"/>
        <w:jc w:val="center"/>
      </w:pPr>
      <w:r>
        <w:rPr>
          <w:noProof/>
          <w:lang w:val="en-US"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i1025" type="#_x0000_t75" style="width:481.3pt;height:277.05pt;visibility:visible;mso-wrap-style:square">
            <v:imagedata r:id="rId9" o:title=""/>
          </v:shape>
        </w:pict>
      </w:r>
    </w:p>
    <w:p w:rsidR="0032170F" w:rsidRPr="00091B77" w:rsidRDefault="0032170F" w:rsidP="0032170F">
      <w:pPr>
        <w:keepLines/>
        <w:spacing w:before="240" w:after="120"/>
        <w:jc w:val="center"/>
        <w:rPr>
          <w:b/>
        </w:rPr>
      </w:pPr>
      <w:r w:rsidRPr="00091B77">
        <w:rPr>
          <w:b/>
        </w:rPr>
        <w:t>Figure 8-</w:t>
      </w:r>
      <w:r w:rsidRPr="00091B77">
        <w:rPr>
          <w:b/>
          <w:lang w:eastAsia="ja-JP"/>
        </w:rPr>
        <w:t>47</w:t>
      </w:r>
      <w:r w:rsidRPr="00091B77">
        <w:rPr>
          <w:b/>
        </w:rPr>
        <w:t xml:space="preserve"> – Overview of processes involved with </w:t>
      </w:r>
      <w:r w:rsidRPr="00091B77">
        <w:rPr>
          <w:b/>
          <w:lang w:eastAsia="ja-JP"/>
        </w:rPr>
        <w:t xml:space="preserve">on-demand </w:t>
      </w:r>
      <w:ins w:id="91" w:author="asakurai" w:date="2013-03-01T06:24:00Z">
        <w:r w:rsidRPr="00091B77">
          <w:rPr>
            <w:rFonts w:hint="eastAsia"/>
            <w:b/>
            <w:lang w:eastAsia="ja-JP"/>
          </w:rPr>
          <w:t>single</w:t>
        </w:r>
      </w:ins>
      <w:ins w:id="92" w:author="asakurai" w:date="2013-03-01T06:19:00Z">
        <w:r w:rsidRPr="00091B77">
          <w:rPr>
            <w:rFonts w:hint="eastAsia"/>
            <w:b/>
            <w:lang w:eastAsia="ja-JP"/>
          </w:rPr>
          <w:t xml:space="preserve">-ended </w:t>
        </w:r>
      </w:ins>
      <w:r w:rsidRPr="00091B77">
        <w:rPr>
          <w:b/>
          <w:lang w:eastAsia="ja-JP"/>
        </w:rPr>
        <w:t>d</w:t>
      </w:r>
      <w:r w:rsidRPr="00091B77">
        <w:rPr>
          <w:b/>
        </w:rPr>
        <w:t>elay measurement</w:t>
      </w:r>
    </w:p>
    <w:p w:rsidR="0032170F" w:rsidRPr="00091B77" w:rsidRDefault="0032170F" w:rsidP="0032170F">
      <w:pPr>
        <w:spacing w:before="360"/>
        <w:jc w:val="both"/>
      </w:pPr>
      <w:r w:rsidRPr="00091B77">
        <w:t xml:space="preserve">The </w:t>
      </w:r>
      <w:r w:rsidRPr="00091B77">
        <w:rPr>
          <w:lang w:eastAsia="ja-JP"/>
        </w:rPr>
        <w:t xml:space="preserve">on-demand </w:t>
      </w:r>
      <w:r w:rsidRPr="00091B77">
        <w:t xml:space="preserve">DM control process controls the </w:t>
      </w:r>
      <w:r w:rsidRPr="00091B77">
        <w:rPr>
          <w:lang w:eastAsia="ja-JP"/>
        </w:rPr>
        <w:t xml:space="preserve">on-demand </w:t>
      </w:r>
      <w:r w:rsidRPr="00091B77">
        <w:t>DM protocol. The protocol is activated upon receipt of the MI_DM_Start(DA,P</w:t>
      </w:r>
      <w:r w:rsidRPr="00091B77">
        <w:rPr>
          <w:lang w:eastAsia="ja-JP"/>
        </w:rPr>
        <w:t>,Test ID,Length</w:t>
      </w:r>
      <w:r w:rsidRPr="00091B77">
        <w:t>,Period) signal and remains activated until the MI_DM_Terminate signal is received. The result is communicated via the MI_</w:t>
      </w:r>
      <w:r w:rsidRPr="00091B77">
        <w:rPr>
          <w:lang w:eastAsia="ja-JP"/>
        </w:rPr>
        <w:t>D</w:t>
      </w:r>
      <w:r w:rsidRPr="00091B77">
        <w:t>M_Result(count, B_FD[], F_FD[] ,N_FD[])</w:t>
      </w:r>
      <w:r w:rsidRPr="00091B77">
        <w:rPr>
          <w:lang w:eastAsia="ja-JP"/>
        </w:rPr>
        <w:t xml:space="preserve"> </w:t>
      </w:r>
      <w:r w:rsidRPr="00091B77">
        <w:t>signal</w:t>
      </w:r>
      <w:r w:rsidRPr="00091B77">
        <w:rPr>
          <w:rFonts w:hint="eastAsia"/>
          <w:lang w:eastAsia="ja-JP"/>
        </w:rPr>
        <w:t xml:space="preserve"> </w:t>
      </w:r>
      <w:r w:rsidRPr="00091B77">
        <w:t>when the process is terminated by the MI_DM_Terminate signal or when an intermediate result is requested via the MI_DM_Intermediate_Re</w:t>
      </w:r>
      <w:r w:rsidRPr="00091B77">
        <w:rPr>
          <w:lang w:eastAsia="ja-JP"/>
        </w:rPr>
        <w:t>quest</w:t>
      </w:r>
      <w:r w:rsidRPr="00091B77">
        <w:t xml:space="preserve"> signal. </w:t>
      </w:r>
      <w:r w:rsidRPr="00091B77">
        <w:rPr>
          <w:lang w:eastAsia="ja-JP"/>
        </w:rPr>
        <w:t>If the on-demand DM control process activates the multiple monitoring on different CoS levels simultaneously, each result is independently managed per CoS level.</w:t>
      </w:r>
      <w:r w:rsidRPr="00091B77">
        <w:t xml:space="preserve"> </w:t>
      </w:r>
      <w:r w:rsidRPr="00091B77">
        <w:rPr>
          <w:lang w:eastAsia="ja-JP"/>
        </w:rPr>
        <w:t xml:space="preserve">Optional test ID TLVs can be utilized to distinguish each measurement if multiple measurements are simultaneously activated in an ME. If the protocol is used in multipoint-to-multipoint environments, </w:t>
      </w:r>
      <w:r w:rsidRPr="00091B77">
        <w:t xml:space="preserve">the </w:t>
      </w:r>
      <w:r w:rsidRPr="00091B77">
        <w:rPr>
          <w:lang w:eastAsia="ja-JP"/>
        </w:rPr>
        <w:t>m</w:t>
      </w:r>
      <w:r w:rsidRPr="00091B77">
        <w:t xml:space="preserve">ulticast class 1 </w:t>
      </w:r>
      <w:r w:rsidRPr="00091B77">
        <w:rPr>
          <w:lang w:eastAsia="ja-JP"/>
        </w:rPr>
        <w:t>address can be used for a DA and the test result is independently managed per peer node.</w:t>
      </w:r>
    </w:p>
    <w:p w:rsidR="0032170F" w:rsidRPr="00091B77" w:rsidRDefault="0032170F" w:rsidP="0032170F">
      <w:pPr>
        <w:jc w:val="both"/>
      </w:pPr>
      <w:r w:rsidRPr="00091B77">
        <w:t>The DMM generation process generates DMM traffic units that pass through MIPs transparently, but are received and processed by DMM reception processes in MEPs. The DMR generation process may generate a DMR traffic unit in response. This DMR traffic unit also passes transparently through MIPs, but is received and processed by DMR reception processes in MEPs.</w:t>
      </w:r>
    </w:p>
    <w:p w:rsidR="0032170F" w:rsidRPr="00091B77" w:rsidRDefault="0032170F" w:rsidP="0032170F">
      <w:pPr>
        <w:jc w:val="both"/>
        <w:rPr>
          <w:lang w:eastAsia="ja-JP"/>
        </w:rPr>
      </w:pPr>
      <w:r w:rsidRPr="00091B77">
        <w:rPr>
          <w:lang w:eastAsia="ja-JP"/>
        </w:rPr>
        <w:t>At the s</w:t>
      </w:r>
      <w:r w:rsidRPr="00091B77">
        <w:t xml:space="preserve">ource MEP </w:t>
      </w:r>
      <w:r w:rsidRPr="00091B77">
        <w:rPr>
          <w:lang w:eastAsia="ja-JP"/>
        </w:rPr>
        <w:t>side, t</w:t>
      </w:r>
      <w:r w:rsidRPr="00091B77">
        <w:t xml:space="preserve">he </w:t>
      </w:r>
      <w:r w:rsidRPr="00091B77">
        <w:rPr>
          <w:lang w:eastAsia="ja-JP"/>
        </w:rPr>
        <w:t>DM</w:t>
      </w:r>
      <w:r w:rsidRPr="00091B77">
        <w:t xml:space="preserve">M generation process </w:t>
      </w:r>
      <w:r w:rsidRPr="00091B77">
        <w:rPr>
          <w:lang w:eastAsia="ja-JP"/>
        </w:rPr>
        <w:t>stamps the value of the local time to t</w:t>
      </w:r>
      <w:r w:rsidRPr="00091B77">
        <w:t xml:space="preserve">he TxTimeStampf field </w:t>
      </w:r>
      <w:r w:rsidRPr="00091B77">
        <w:rPr>
          <w:lang w:eastAsia="ja-JP"/>
        </w:rPr>
        <w:t>in the DMM message when the first bit of the frame is transmitted. Note well that at the sink MEP side, t</w:t>
      </w:r>
      <w:r w:rsidRPr="00091B77">
        <w:t xml:space="preserve">he </w:t>
      </w:r>
      <w:r w:rsidRPr="00091B77">
        <w:rPr>
          <w:lang w:eastAsia="ja-JP"/>
        </w:rPr>
        <w:t>DM</w:t>
      </w:r>
      <w:r w:rsidRPr="00091B77">
        <w:t xml:space="preserve">M </w:t>
      </w:r>
      <w:r w:rsidRPr="00091B77">
        <w:rPr>
          <w:lang w:eastAsia="ja-JP"/>
        </w:rPr>
        <w:t>recep</w:t>
      </w:r>
      <w:r w:rsidRPr="00091B77">
        <w:t xml:space="preserve">tion process </w:t>
      </w:r>
      <w:r w:rsidRPr="00091B77">
        <w:rPr>
          <w:lang w:eastAsia="ja-JP"/>
        </w:rPr>
        <w:t>stamps the value of the local time to t</w:t>
      </w:r>
      <w:r w:rsidRPr="00091B77">
        <w:t xml:space="preserve">he </w:t>
      </w:r>
      <w:r w:rsidRPr="00091B77">
        <w:rPr>
          <w:lang w:eastAsia="ja-JP"/>
        </w:rPr>
        <w:t>R</w:t>
      </w:r>
      <w:r w:rsidRPr="00091B77">
        <w:t xml:space="preserve">xTimeStampf field </w:t>
      </w:r>
      <w:r w:rsidRPr="00091B77">
        <w:rPr>
          <w:lang w:eastAsia="ja-JP"/>
        </w:rPr>
        <w:t xml:space="preserve">in the DMM message when the last bit of the frame is received. </w:t>
      </w:r>
    </w:p>
    <w:p w:rsidR="0032170F" w:rsidRPr="00091B77" w:rsidRDefault="0032170F" w:rsidP="0032170F">
      <w:pPr>
        <w:jc w:val="both"/>
        <w:rPr>
          <w:lang w:eastAsia="ja-JP"/>
        </w:rPr>
      </w:pPr>
      <w:r w:rsidRPr="00091B77">
        <w:t xml:space="preserve">The </w:t>
      </w:r>
      <w:r w:rsidRPr="00091B77">
        <w:rPr>
          <w:lang w:eastAsia="ja-JP"/>
        </w:rPr>
        <w:t>DMR</w:t>
      </w:r>
      <w:r w:rsidRPr="00091B77">
        <w:t xml:space="preserve"> generation </w:t>
      </w:r>
      <w:r w:rsidRPr="00091B77">
        <w:rPr>
          <w:lang w:eastAsia="ja-JP"/>
        </w:rPr>
        <w:t>and recept</w:t>
      </w:r>
      <w:r w:rsidRPr="00091B77">
        <w:t xml:space="preserve">ion process </w:t>
      </w:r>
      <w:r w:rsidRPr="00091B77">
        <w:rPr>
          <w:lang w:eastAsia="ja-JP"/>
        </w:rPr>
        <w:t>stamps with the same way as the DMM generation and reception process.</w:t>
      </w:r>
    </w:p>
    <w:p w:rsidR="0032170F" w:rsidRPr="00091B77" w:rsidRDefault="0032170F" w:rsidP="0032170F">
      <w:pPr>
        <w:jc w:val="both"/>
        <w:rPr>
          <w:lang w:eastAsia="ja-JP"/>
        </w:rPr>
      </w:pPr>
      <w:r w:rsidRPr="00091B77">
        <w:t xml:space="preserve">Figure 8-48 shows the different processes inside MEPs and MIPs that are involved in the </w:t>
      </w:r>
      <w:r w:rsidRPr="00091B77">
        <w:rPr>
          <w:lang w:eastAsia="ja-JP"/>
        </w:rPr>
        <w:t xml:space="preserve">proactive </w:t>
      </w:r>
      <w:ins w:id="93" w:author="asakurai" w:date="2013-03-01T06:30:00Z">
        <w:r w:rsidRPr="00091B77">
          <w:rPr>
            <w:rFonts w:hint="eastAsia"/>
            <w:lang w:eastAsia="ja-JP"/>
          </w:rPr>
          <w:t>single</w:t>
        </w:r>
      </w:ins>
      <w:ins w:id="94" w:author="asakurai" w:date="2013-03-01T06:18:00Z">
        <w:r w:rsidRPr="00091B77">
          <w:rPr>
            <w:rFonts w:hint="eastAsia"/>
            <w:lang w:eastAsia="ja-JP"/>
          </w:rPr>
          <w:t>-</w:t>
        </w:r>
      </w:ins>
      <w:ins w:id="95" w:author="asakurai" w:date="2013-03-01T06:21:00Z">
        <w:r w:rsidRPr="00091B77">
          <w:rPr>
            <w:rFonts w:hint="eastAsia"/>
            <w:lang w:eastAsia="ja-JP"/>
          </w:rPr>
          <w:t>e</w:t>
        </w:r>
      </w:ins>
      <w:ins w:id="96" w:author="asakurai" w:date="2013-03-01T06:18:00Z">
        <w:r w:rsidRPr="00091B77">
          <w:rPr>
            <w:rFonts w:hint="eastAsia"/>
            <w:lang w:eastAsia="ja-JP"/>
          </w:rPr>
          <w:t xml:space="preserve">nded </w:t>
        </w:r>
      </w:ins>
      <w:r w:rsidRPr="00091B77">
        <w:rPr>
          <w:lang w:eastAsia="ja-JP"/>
        </w:rPr>
        <w:t>d</w:t>
      </w:r>
      <w:r w:rsidRPr="00091B77">
        <w:t>elay measurement protocol.</w:t>
      </w:r>
    </w:p>
    <w:p w:rsidR="0032170F" w:rsidRPr="00091B77" w:rsidRDefault="0032170F" w:rsidP="0032170F">
      <w:pPr>
        <w:jc w:val="both"/>
        <w:rPr>
          <w:lang w:eastAsia="ja-JP"/>
        </w:rPr>
      </w:pPr>
      <w:r w:rsidRPr="00091B77">
        <w:t xml:space="preserve">The MEP </w:t>
      </w:r>
      <w:r w:rsidRPr="00091B77">
        <w:rPr>
          <w:lang w:eastAsia="ja-JP"/>
        </w:rPr>
        <w:t>p</w:t>
      </w:r>
      <w:r w:rsidRPr="00091B77">
        <w:t xml:space="preserve">roactive OAM insertion process is defined in clause 9.2.1.1, the MEP OAM </w:t>
      </w:r>
      <w:r w:rsidRPr="00091B77">
        <w:rPr>
          <w:lang w:eastAsia="ja-JP"/>
        </w:rPr>
        <w:t>p</w:t>
      </w:r>
      <w:r w:rsidRPr="00091B77">
        <w:t>roactive extraction process in clause 9.2.1.2, the MIP OAM extraction process in clause 9.4.2.1, and the MIP OAM insertion process in clause 9.4.2.2. In summary, they insert and extract ETH_CI OAM signals into and from the stream of ETH_C</w:t>
      </w:r>
      <w:r w:rsidRPr="00091B77">
        <w:rPr>
          <w:lang w:eastAsia="ja-JP"/>
        </w:rPr>
        <w:t>I</w:t>
      </w:r>
      <w:r w:rsidRPr="00091B77">
        <w:t>_D traffic units and the complementing P and D signals going through an MEP and MIP; the extraction is based on MEL and Opcode. Furthermore, the insertion process inserts the correct MEL and SA values into the OAM traffic units.</w:t>
      </w:r>
    </w:p>
    <w:p w:rsidR="0032170F" w:rsidRPr="00091B77" w:rsidRDefault="00FD33EC" w:rsidP="0032170F">
      <w:pPr>
        <w:keepNext/>
        <w:keepLines/>
        <w:spacing w:before="240" w:after="120"/>
        <w:jc w:val="center"/>
      </w:pPr>
      <w:r>
        <w:rPr>
          <w:noProof/>
          <w:lang w:val="en-US" w:eastAsia="ja-JP"/>
        </w:rPr>
        <w:pict>
          <v:shape id="Picture 173" o:spid="_x0000_i1026" type="#_x0000_t75" style="width:435.9pt;height:266.85pt;visibility:visible;mso-wrap-style:square">
            <v:imagedata r:id="rId10" o:title=""/>
          </v:shape>
        </w:pict>
      </w:r>
    </w:p>
    <w:p w:rsidR="0032170F" w:rsidRPr="00091B77" w:rsidRDefault="0032170F" w:rsidP="0032170F">
      <w:pPr>
        <w:keepLines/>
        <w:spacing w:before="240" w:after="120"/>
        <w:jc w:val="center"/>
        <w:rPr>
          <w:b/>
        </w:rPr>
      </w:pPr>
      <w:r w:rsidRPr="00091B77">
        <w:rPr>
          <w:b/>
        </w:rPr>
        <w:t>Figure 8-</w:t>
      </w:r>
      <w:r w:rsidRPr="00091B77">
        <w:rPr>
          <w:b/>
          <w:lang w:eastAsia="ja-JP"/>
        </w:rPr>
        <w:t>48</w:t>
      </w:r>
      <w:r w:rsidRPr="00091B77">
        <w:rPr>
          <w:b/>
        </w:rPr>
        <w:t xml:space="preserve"> – Overview of processes involved with </w:t>
      </w:r>
      <w:r w:rsidRPr="00091B77">
        <w:rPr>
          <w:b/>
          <w:lang w:eastAsia="ja-JP"/>
        </w:rPr>
        <w:t xml:space="preserve">proactive </w:t>
      </w:r>
      <w:ins w:id="97" w:author="asakurai" w:date="2013-03-01T06:30:00Z">
        <w:r w:rsidRPr="00091B77">
          <w:rPr>
            <w:rFonts w:hint="eastAsia"/>
            <w:b/>
            <w:lang w:eastAsia="ja-JP"/>
          </w:rPr>
          <w:t>single</w:t>
        </w:r>
      </w:ins>
      <w:ins w:id="98" w:author="asakurai" w:date="2013-03-01T06:21:00Z">
        <w:r w:rsidRPr="00091B77">
          <w:rPr>
            <w:rFonts w:hint="eastAsia"/>
            <w:b/>
            <w:lang w:eastAsia="ja-JP"/>
          </w:rPr>
          <w:t xml:space="preserve">-ended </w:t>
        </w:r>
      </w:ins>
      <w:r w:rsidRPr="00091B77">
        <w:rPr>
          <w:b/>
          <w:lang w:eastAsia="ja-JP"/>
        </w:rPr>
        <w:t>d</w:t>
      </w:r>
      <w:r w:rsidRPr="00091B77">
        <w:rPr>
          <w:b/>
        </w:rPr>
        <w:t>elay measurement</w:t>
      </w:r>
    </w:p>
    <w:p w:rsidR="0032170F" w:rsidRPr="00091B77" w:rsidRDefault="0032170F" w:rsidP="0032170F">
      <w:pPr>
        <w:spacing w:before="360"/>
        <w:jc w:val="both"/>
        <w:rPr>
          <w:lang w:eastAsia="ja-JP"/>
        </w:rPr>
      </w:pPr>
      <w:r w:rsidRPr="00091B77">
        <w:t xml:space="preserve">The </w:t>
      </w:r>
      <w:r w:rsidRPr="00091B77">
        <w:rPr>
          <w:lang w:eastAsia="ja-JP"/>
        </w:rPr>
        <w:t xml:space="preserve">proactive </w:t>
      </w:r>
      <w:r w:rsidRPr="00091B77">
        <w:t xml:space="preserve">DM control process controls the </w:t>
      </w:r>
      <w:r w:rsidRPr="00091B77">
        <w:rPr>
          <w:lang w:eastAsia="ja-JP"/>
        </w:rPr>
        <w:t xml:space="preserve">proactive </w:t>
      </w:r>
      <w:r w:rsidRPr="00091B77">
        <w:t>DM protocol. If MI_</w:t>
      </w:r>
      <w:r w:rsidRPr="00091B77">
        <w:rPr>
          <w:lang w:eastAsia="ja-JP"/>
        </w:rPr>
        <w:t>D</w:t>
      </w:r>
      <w:r w:rsidRPr="00091B77">
        <w:t xml:space="preserve">M_Enable is set the </w:t>
      </w:r>
      <w:r w:rsidRPr="00091B77">
        <w:rPr>
          <w:lang w:eastAsia="ja-JP"/>
        </w:rPr>
        <w:t>DMM</w:t>
      </w:r>
      <w:r w:rsidRPr="00091B77">
        <w:t xml:space="preserve"> frames </w:t>
      </w:r>
      <w:r w:rsidRPr="00091B77">
        <w:rPr>
          <w:lang w:eastAsia="ja-JP"/>
        </w:rPr>
        <w:t xml:space="preserve">are sent periodically. </w:t>
      </w:r>
      <w:r w:rsidRPr="00091B77">
        <w:t xml:space="preserve">The </w:t>
      </w:r>
      <w:r w:rsidRPr="00091B77">
        <w:rPr>
          <w:lang w:eastAsia="ja-JP"/>
        </w:rPr>
        <w:t>DMM</w:t>
      </w:r>
      <w:r w:rsidRPr="00091B77">
        <w:t xml:space="preserve"> frames are generated with a periodicity determined by MI_</w:t>
      </w:r>
      <w:r w:rsidRPr="00091B77">
        <w:rPr>
          <w:lang w:eastAsia="ja-JP"/>
        </w:rPr>
        <w:t>DM</w:t>
      </w:r>
      <w:r w:rsidRPr="00091B77">
        <w:t>_Period and with a priority determined by MI_</w:t>
      </w:r>
      <w:r w:rsidRPr="00091B77">
        <w:rPr>
          <w:lang w:eastAsia="ja-JP"/>
        </w:rPr>
        <w:t>DM</w:t>
      </w:r>
      <w:r w:rsidRPr="00091B77">
        <w:t xml:space="preserve">_Pri. </w:t>
      </w:r>
      <w:r w:rsidRPr="00091B77">
        <w:rPr>
          <w:lang w:eastAsia="ja-JP"/>
        </w:rPr>
        <w:t>The result (</w:t>
      </w:r>
      <w:r w:rsidRPr="00091B77">
        <w:t>B_FD, F_FD,</w:t>
      </w:r>
      <w:r w:rsidRPr="00091B77">
        <w:rPr>
          <w:lang w:eastAsia="ja-JP"/>
        </w:rPr>
        <w:t xml:space="preserve"> </w:t>
      </w:r>
      <w:r w:rsidRPr="00091B77">
        <w:t>N_FD)</w:t>
      </w:r>
      <w:r w:rsidRPr="00091B77">
        <w:rPr>
          <w:lang w:eastAsia="ja-JP"/>
        </w:rPr>
        <w:t xml:space="preserve"> is reported via a DMR reception. If the proactive DM control process activates the multiple monitoring on different CoS levels simultaneously, each result is independently managed per CoS level.</w:t>
      </w:r>
      <w:r w:rsidRPr="00091B77">
        <w:t xml:space="preserve"> </w:t>
      </w:r>
      <w:r w:rsidRPr="00091B77">
        <w:rPr>
          <w:lang w:eastAsia="ja-JP"/>
        </w:rPr>
        <w:t xml:space="preserve">Optional test ID TLVs can be utilized to distinguish each measurement if multiple measurements are simultaneously activated in an ME. If the protocol is used in multipoint-to-multipoint environments, </w:t>
      </w:r>
      <w:r w:rsidRPr="00091B77">
        <w:t xml:space="preserve">the </w:t>
      </w:r>
      <w:r w:rsidRPr="00091B77">
        <w:rPr>
          <w:lang w:eastAsia="ja-JP"/>
        </w:rPr>
        <w:t>m</w:t>
      </w:r>
      <w:r w:rsidRPr="00091B77">
        <w:t xml:space="preserve">ulticast class 1 </w:t>
      </w:r>
      <w:r w:rsidRPr="00091B77">
        <w:rPr>
          <w:lang w:eastAsia="ja-JP"/>
        </w:rPr>
        <w:t>address can be used for a DA and the test result is independently managed per peer node.</w:t>
      </w:r>
    </w:p>
    <w:p w:rsidR="0032170F" w:rsidRPr="00091B77" w:rsidRDefault="0032170F" w:rsidP="0032170F">
      <w:pPr>
        <w:jc w:val="both"/>
        <w:rPr>
          <w:lang w:eastAsia="ja-JP"/>
        </w:rPr>
      </w:pPr>
    </w:p>
    <w:p w:rsidR="0032170F" w:rsidRPr="00091B77" w:rsidRDefault="0032170F" w:rsidP="0032170F">
      <w:pPr>
        <w:keepNext/>
        <w:keepLines/>
        <w:numPr>
          <w:ilvl w:val="0"/>
          <w:numId w:val="7"/>
        </w:numPr>
        <w:spacing w:before="360"/>
        <w:jc w:val="both"/>
        <w:outlineLvl w:val="0"/>
        <w:rPr>
          <w:b/>
          <w:highlight w:val="green"/>
          <w:lang w:eastAsia="ja-JP"/>
        </w:rPr>
      </w:pPr>
      <w:r w:rsidRPr="00091B77">
        <w:rPr>
          <w:rFonts w:hint="eastAsia"/>
          <w:b/>
          <w:highlight w:val="green"/>
          <w:lang w:eastAsia="ja-JP"/>
        </w:rPr>
        <w:t xml:space="preserve">Update clauses 8.1.11 and 8.1.11.1 </w:t>
      </w:r>
    </w:p>
    <w:p w:rsidR="0032170F" w:rsidRPr="00091B77" w:rsidRDefault="0032170F" w:rsidP="007C7367">
      <w:pPr>
        <w:jc w:val="both"/>
        <w:rPr>
          <w:b/>
        </w:rPr>
      </w:pPr>
      <w:bookmarkStart w:id="99" w:name="_Toc319901711"/>
      <w:r w:rsidRPr="00091B77">
        <w:rPr>
          <w:b/>
        </w:rPr>
        <w:t>8.1.11</w:t>
      </w:r>
      <w:r w:rsidRPr="00091B77">
        <w:rPr>
          <w:b/>
        </w:rPr>
        <w:tab/>
      </w:r>
      <w:ins w:id="100" w:author="asakurai" w:date="2013-03-01T06:23:00Z">
        <w:r w:rsidRPr="00091B77">
          <w:rPr>
            <w:rFonts w:hint="eastAsia"/>
            <w:b/>
            <w:lang w:eastAsia="ja-JP"/>
          </w:rPr>
          <w:t>Dual</w:t>
        </w:r>
      </w:ins>
      <w:ins w:id="101" w:author="asakurai" w:date="2013-03-01T06:15:00Z">
        <w:r w:rsidRPr="00091B77">
          <w:rPr>
            <w:rFonts w:hint="eastAsia"/>
            <w:b/>
            <w:lang w:eastAsia="ja-JP"/>
          </w:rPr>
          <w:t>-</w:t>
        </w:r>
      </w:ins>
      <w:ins w:id="102" w:author="asakurai" w:date="2013-03-01T06:22:00Z">
        <w:r w:rsidRPr="00091B77">
          <w:rPr>
            <w:rFonts w:hint="eastAsia"/>
            <w:b/>
            <w:lang w:eastAsia="ja-JP"/>
          </w:rPr>
          <w:t>e</w:t>
        </w:r>
      </w:ins>
      <w:ins w:id="103" w:author="asakurai" w:date="2013-03-01T06:15:00Z">
        <w:r w:rsidRPr="00091B77">
          <w:rPr>
            <w:rFonts w:hint="eastAsia"/>
            <w:b/>
            <w:lang w:eastAsia="ja-JP"/>
          </w:rPr>
          <w:t>nded</w:t>
        </w:r>
      </w:ins>
      <w:del w:id="104" w:author="asakurai" w:date="2013-03-01T06:15:00Z">
        <w:r w:rsidRPr="00091B77" w:rsidDel="00803B2B">
          <w:rPr>
            <w:b/>
          </w:rPr>
          <w:delText>One-way</w:delText>
        </w:r>
      </w:del>
      <w:r w:rsidRPr="00091B77">
        <w:rPr>
          <w:b/>
        </w:rPr>
        <w:t xml:space="preserve"> delay measurement </w:t>
      </w:r>
      <w:r w:rsidRPr="00091B77">
        <w:rPr>
          <w:b/>
          <w:lang w:eastAsia="ja-JP"/>
        </w:rPr>
        <w:t>(1DM) processes</w:t>
      </w:r>
      <w:bookmarkEnd w:id="99"/>
    </w:p>
    <w:p w:rsidR="0032170F" w:rsidRPr="00091B77" w:rsidRDefault="0032170F" w:rsidP="0032170F">
      <w:pPr>
        <w:keepNext/>
        <w:keepLines/>
        <w:tabs>
          <w:tab w:val="clear" w:pos="794"/>
          <w:tab w:val="left" w:pos="1021"/>
        </w:tabs>
        <w:spacing w:before="160"/>
        <w:ind w:left="1021" w:hanging="1021"/>
        <w:outlineLvl w:val="3"/>
        <w:rPr>
          <w:b/>
        </w:rPr>
      </w:pPr>
      <w:bookmarkStart w:id="105" w:name="_Toc319901712"/>
      <w:r w:rsidRPr="00091B77">
        <w:rPr>
          <w:b/>
        </w:rPr>
        <w:t>8.1.11.1</w:t>
      </w:r>
      <w:r w:rsidRPr="00091B77">
        <w:rPr>
          <w:b/>
        </w:rPr>
        <w:tab/>
        <w:t>Overview</w:t>
      </w:r>
      <w:bookmarkEnd w:id="105"/>
    </w:p>
    <w:p w:rsidR="0032170F" w:rsidRPr="00091B77" w:rsidRDefault="0032170F" w:rsidP="0032170F">
      <w:pPr>
        <w:jc w:val="both"/>
      </w:pPr>
      <w:r w:rsidRPr="00091B77">
        <w:t xml:space="preserve">Figure 8-57 shows the different processes inside MEPs and MIPs that are involved in the </w:t>
      </w:r>
      <w:r w:rsidRPr="00091B77">
        <w:rPr>
          <w:lang w:eastAsia="ja-JP"/>
        </w:rPr>
        <w:t xml:space="preserve">on-demand </w:t>
      </w:r>
      <w:ins w:id="106" w:author="asakurai" w:date="2013-03-01T06:24:00Z">
        <w:r w:rsidRPr="00091B77">
          <w:rPr>
            <w:rFonts w:hint="eastAsia"/>
            <w:lang w:eastAsia="ja-JP"/>
          </w:rPr>
          <w:t>d</w:t>
        </w:r>
      </w:ins>
      <w:ins w:id="107" w:author="asakurai" w:date="2013-03-01T06:23:00Z">
        <w:r w:rsidRPr="00091B77">
          <w:rPr>
            <w:rFonts w:hint="eastAsia"/>
            <w:lang w:eastAsia="ja-JP"/>
          </w:rPr>
          <w:t>ual</w:t>
        </w:r>
      </w:ins>
      <w:ins w:id="108" w:author="asakurai" w:date="2013-03-01T06:22:00Z">
        <w:r w:rsidRPr="00091B77">
          <w:rPr>
            <w:rFonts w:hint="eastAsia"/>
            <w:lang w:eastAsia="ja-JP"/>
          </w:rPr>
          <w:t>-ended</w:t>
        </w:r>
      </w:ins>
      <w:del w:id="109" w:author="asakurai" w:date="2013-03-01T06:22:00Z">
        <w:r w:rsidRPr="00091B77" w:rsidDel="00803B2B">
          <w:delText>one-way</w:delText>
        </w:r>
      </w:del>
      <w:r w:rsidRPr="00091B77">
        <w:t xml:space="preserve"> delay measurement protocol.</w:t>
      </w:r>
    </w:p>
    <w:p w:rsidR="0032170F" w:rsidRPr="00091B77" w:rsidRDefault="0032170F" w:rsidP="0032170F">
      <w:pPr>
        <w:jc w:val="both"/>
        <w:rPr>
          <w:ins w:id="110" w:author="asakurai" w:date="2013-03-01T06:22:00Z"/>
          <w:sz w:val="22"/>
          <w:szCs w:val="22"/>
          <w:lang w:eastAsia="ja-JP"/>
        </w:rPr>
      </w:pPr>
      <w:ins w:id="111" w:author="asakurai" w:date="2013-03-01T06:22:00Z">
        <w:r w:rsidRPr="00091B77">
          <w:rPr>
            <w:sz w:val="22"/>
            <w:szCs w:val="22"/>
          </w:rPr>
          <w:t>NOTE</w:t>
        </w:r>
      </w:ins>
      <w:ins w:id="112" w:author="asakurai" w:date="2013-03-01T06:34:00Z">
        <w:r w:rsidRPr="00091B77">
          <w:rPr>
            <w:rFonts w:hint="eastAsia"/>
            <w:sz w:val="22"/>
            <w:szCs w:val="22"/>
            <w:lang w:eastAsia="ja-JP"/>
          </w:rPr>
          <w:t xml:space="preserve"> </w:t>
        </w:r>
      </w:ins>
      <w:ins w:id="113" w:author="asakurai" w:date="2013-03-01T06:31:00Z">
        <w:r w:rsidRPr="00091B77">
          <w:rPr>
            <w:rFonts w:hint="eastAsia"/>
            <w:sz w:val="22"/>
            <w:szCs w:val="22"/>
            <w:lang w:eastAsia="ja-JP"/>
          </w:rPr>
          <w:t>-</w:t>
        </w:r>
        <w:r w:rsidRPr="00091B77">
          <w:rPr>
            <w:sz w:val="22"/>
            <w:szCs w:val="22"/>
          </w:rPr>
          <w:t xml:space="preserve"> In previous </w:t>
        </w:r>
        <w:r w:rsidRPr="00091B77">
          <w:rPr>
            <w:rFonts w:hint="eastAsia"/>
            <w:sz w:val="22"/>
            <w:szCs w:val="22"/>
            <w:lang w:eastAsia="ja-JP"/>
          </w:rPr>
          <w:t>versions</w:t>
        </w:r>
        <w:r w:rsidRPr="00091B77">
          <w:rPr>
            <w:sz w:val="22"/>
            <w:szCs w:val="22"/>
          </w:rPr>
          <w:t xml:space="preserve"> of this recommendation, </w:t>
        </w:r>
        <w:r w:rsidRPr="00091B77">
          <w:rPr>
            <w:rFonts w:hint="eastAsia"/>
            <w:sz w:val="22"/>
            <w:szCs w:val="22"/>
            <w:lang w:eastAsia="ja-JP"/>
          </w:rPr>
          <w:t>dual</w:t>
        </w:r>
        <w:r w:rsidRPr="00091B77">
          <w:rPr>
            <w:sz w:val="22"/>
            <w:szCs w:val="22"/>
          </w:rPr>
          <w:t>-</w:t>
        </w:r>
        <w:r w:rsidRPr="00091B77">
          <w:rPr>
            <w:rFonts w:hint="eastAsia"/>
            <w:sz w:val="22"/>
            <w:szCs w:val="22"/>
            <w:lang w:eastAsia="ja-JP"/>
          </w:rPr>
          <w:t>e</w:t>
        </w:r>
        <w:r w:rsidRPr="00091B77">
          <w:rPr>
            <w:sz w:val="22"/>
            <w:szCs w:val="22"/>
          </w:rPr>
          <w:t xml:space="preserve">nded </w:t>
        </w:r>
        <w:r w:rsidRPr="00091B77">
          <w:rPr>
            <w:rFonts w:hint="eastAsia"/>
            <w:sz w:val="22"/>
            <w:szCs w:val="22"/>
            <w:lang w:eastAsia="ja-JP"/>
          </w:rPr>
          <w:t xml:space="preserve">delay measurement is </w:t>
        </w:r>
        <w:r w:rsidRPr="00091B77">
          <w:rPr>
            <w:sz w:val="22"/>
            <w:szCs w:val="22"/>
          </w:rPr>
          <w:t xml:space="preserve">known as </w:t>
        </w:r>
      </w:ins>
      <w:ins w:id="114" w:author="asakurai" w:date="2013-03-01T06:32:00Z">
        <w:r w:rsidRPr="00091B77">
          <w:rPr>
            <w:rFonts w:hint="eastAsia"/>
            <w:sz w:val="22"/>
            <w:szCs w:val="22"/>
            <w:lang w:eastAsia="ja-JP"/>
          </w:rPr>
          <w:t>one</w:t>
        </w:r>
      </w:ins>
      <w:ins w:id="115" w:author="asakurai" w:date="2013-03-01T06:31:00Z">
        <w:r w:rsidRPr="00091B77">
          <w:rPr>
            <w:sz w:val="22"/>
            <w:szCs w:val="22"/>
          </w:rPr>
          <w:t xml:space="preserve">-way </w:t>
        </w:r>
        <w:r w:rsidRPr="00091B77">
          <w:rPr>
            <w:rFonts w:hint="eastAsia"/>
            <w:sz w:val="22"/>
            <w:szCs w:val="22"/>
            <w:lang w:eastAsia="ja-JP"/>
          </w:rPr>
          <w:t>delay measurement</w:t>
        </w:r>
        <w:r w:rsidRPr="00091B77">
          <w:rPr>
            <w:sz w:val="22"/>
            <w:szCs w:val="22"/>
          </w:rPr>
          <w:t>.</w:t>
        </w:r>
        <w:r w:rsidRPr="00091B77">
          <w:rPr>
            <w:rFonts w:hint="eastAsia"/>
            <w:sz w:val="22"/>
            <w:szCs w:val="22"/>
            <w:lang w:eastAsia="ja-JP"/>
          </w:rPr>
          <w:t xml:space="preserve"> In regard to those definitions, refer to </w:t>
        </w:r>
      </w:ins>
      <w:ins w:id="116" w:author="asakurai-2013-07" w:date="2013-07-06T04:06:00Z">
        <w:r w:rsidR="0034531B" w:rsidRPr="00091B77">
          <w:rPr>
            <w:sz w:val="22"/>
            <w:szCs w:val="22"/>
            <w:lang w:eastAsia="ja-JP"/>
          </w:rPr>
          <w:t>Recommendation ITU-T G.80</w:t>
        </w:r>
        <w:r w:rsidR="0034531B">
          <w:rPr>
            <w:rFonts w:hint="eastAsia"/>
            <w:sz w:val="22"/>
            <w:szCs w:val="22"/>
            <w:lang w:eastAsia="ja-JP"/>
          </w:rPr>
          <w:t>01</w:t>
        </w:r>
      </w:ins>
      <w:ins w:id="117" w:author="asakurai" w:date="2013-03-01T06:31:00Z">
        <w:r w:rsidRPr="00091B77">
          <w:rPr>
            <w:rFonts w:hint="eastAsia"/>
            <w:sz w:val="22"/>
            <w:szCs w:val="22"/>
            <w:lang w:eastAsia="ja-JP"/>
          </w:rPr>
          <w:t>.</w:t>
        </w:r>
      </w:ins>
    </w:p>
    <w:p w:rsidR="0032170F" w:rsidRPr="00091B77" w:rsidRDefault="0032170F" w:rsidP="0032170F">
      <w:pPr>
        <w:jc w:val="both"/>
      </w:pPr>
      <w:r w:rsidRPr="00091B77">
        <w:t>The MEP on</w:t>
      </w:r>
      <w:r w:rsidRPr="00091B77">
        <w:rPr>
          <w:lang w:eastAsia="ja-JP"/>
        </w:rPr>
        <w:t>-d</w:t>
      </w:r>
      <w:r w:rsidRPr="00091B77">
        <w:t>emand</w:t>
      </w:r>
      <w:r w:rsidRPr="00091B77">
        <w:rPr>
          <w:lang w:eastAsia="ja-JP"/>
        </w:rPr>
        <w:t xml:space="preserve"> </w:t>
      </w:r>
      <w:r w:rsidRPr="00091B77">
        <w:t xml:space="preserve">OAM source insertion process is defined in </w:t>
      </w:r>
      <w:r w:rsidRPr="00091B77">
        <w:rPr>
          <w:lang w:eastAsia="ja-JP"/>
        </w:rPr>
        <w:t xml:space="preserve">clause </w:t>
      </w:r>
      <w:r w:rsidRPr="00091B77">
        <w:t>9.4.1.1, the MEP on</w:t>
      </w:r>
      <w:r w:rsidRPr="00091B77">
        <w:rPr>
          <w:lang w:eastAsia="ja-JP"/>
        </w:rPr>
        <w:t>-d</w:t>
      </w:r>
      <w:r w:rsidRPr="00091B77">
        <w:t>emand</w:t>
      </w:r>
      <w:r w:rsidRPr="00091B77">
        <w:rPr>
          <w:lang w:eastAsia="ja-JP"/>
        </w:rPr>
        <w:t xml:space="preserve"> </w:t>
      </w:r>
      <w:r w:rsidRPr="00091B77">
        <w:t xml:space="preserve">OAM sink extraction process in </w:t>
      </w:r>
      <w:r w:rsidRPr="00091B77">
        <w:rPr>
          <w:lang w:eastAsia="ja-JP"/>
        </w:rPr>
        <w:t xml:space="preserve">clause </w:t>
      </w:r>
      <w:r w:rsidRPr="00091B77">
        <w:t xml:space="preserve">9.4.1.2, </w:t>
      </w:r>
      <w:r w:rsidRPr="00091B77">
        <w:rPr>
          <w:lang w:eastAsia="ja-JP"/>
        </w:rPr>
        <w:t xml:space="preserve">and </w:t>
      </w:r>
      <w:r w:rsidRPr="00091B77">
        <w:t>the MIP on</w:t>
      </w:r>
      <w:r w:rsidRPr="00091B77">
        <w:rPr>
          <w:lang w:eastAsia="ja-JP"/>
        </w:rPr>
        <w:t>-d</w:t>
      </w:r>
      <w:r w:rsidRPr="00091B77">
        <w:t>emand</w:t>
      </w:r>
      <w:r w:rsidRPr="00091B77">
        <w:rPr>
          <w:lang w:eastAsia="ja-JP"/>
        </w:rPr>
        <w:t xml:space="preserve"> </w:t>
      </w:r>
      <w:r w:rsidRPr="00091B77">
        <w:t xml:space="preserve">OAM sink extraction process in </w:t>
      </w:r>
      <w:r w:rsidRPr="00091B77">
        <w:rPr>
          <w:lang w:eastAsia="ja-JP"/>
        </w:rPr>
        <w:t xml:space="preserve">clause </w:t>
      </w:r>
      <w:r w:rsidRPr="00091B77">
        <w:t>9.4.2.2. In summary</w:t>
      </w:r>
      <w:r w:rsidRPr="00091B77">
        <w:rPr>
          <w:lang w:eastAsia="ja-JP"/>
        </w:rPr>
        <w:t>,</w:t>
      </w:r>
      <w:r w:rsidRPr="00091B77">
        <w:t xml:space="preserve"> they insert and extract ETH_CI OAM signals in</w:t>
      </w:r>
      <w:r w:rsidRPr="00091B77">
        <w:rPr>
          <w:lang w:eastAsia="ja-JP"/>
        </w:rPr>
        <w:t>to</w:t>
      </w:r>
      <w:r w:rsidRPr="00091B77">
        <w:t xml:space="preserve"> and from the stream of ETH_CI_D traffic units and the complementing P and DE signals going through an MEP and MIP; the extraction is based on MEL and Opcode. Furthermore</w:t>
      </w:r>
      <w:r w:rsidRPr="00091B77">
        <w:rPr>
          <w:lang w:eastAsia="ja-JP"/>
        </w:rPr>
        <w:t>,</w:t>
      </w:r>
      <w:r w:rsidRPr="00091B77">
        <w:t xml:space="preserve"> the insertion process inserts the </w:t>
      </w:r>
      <w:r w:rsidRPr="00091B77">
        <w:rPr>
          <w:lang w:eastAsia="ja-JP"/>
        </w:rPr>
        <w:t>correct</w:t>
      </w:r>
      <w:r w:rsidRPr="00091B77">
        <w:t xml:space="preserve"> MEL and SA values in</w:t>
      </w:r>
      <w:r w:rsidRPr="00091B77">
        <w:rPr>
          <w:lang w:eastAsia="ja-JP"/>
        </w:rPr>
        <w:t>to</w:t>
      </w:r>
      <w:r w:rsidRPr="00091B77">
        <w:t xml:space="preserve"> the OAM traffic units.</w:t>
      </w:r>
    </w:p>
    <w:p w:rsidR="0032170F" w:rsidRPr="00091B77" w:rsidRDefault="0032170F" w:rsidP="0032170F">
      <w:pPr>
        <w:keepNext/>
        <w:keepLines/>
        <w:spacing w:before="240" w:after="120"/>
        <w:jc w:val="center"/>
      </w:pPr>
      <w:r w:rsidRPr="00091B77">
        <w:rPr>
          <w:noProof/>
          <w:lang w:eastAsia="ja-JP"/>
        </w:rPr>
        <w:t xml:space="preserve"> </w:t>
      </w:r>
      <w:r w:rsidR="00FD33EC">
        <w:rPr>
          <w:noProof/>
          <w:lang w:val="en-US" w:eastAsia="ja-JP"/>
        </w:rPr>
        <w:pict>
          <v:shape id="図 4" o:spid="_x0000_i1027" type="#_x0000_t75" style="width:482.85pt;height:147.15pt;visibility:visible;mso-wrap-style:square">
            <v:imagedata r:id="rId11" o:title=""/>
          </v:shape>
        </w:pict>
      </w:r>
    </w:p>
    <w:p w:rsidR="0032170F" w:rsidRPr="00091B77" w:rsidRDefault="0032170F" w:rsidP="0032170F">
      <w:pPr>
        <w:keepLines/>
        <w:spacing w:before="240" w:after="120"/>
        <w:jc w:val="center"/>
        <w:rPr>
          <w:b/>
        </w:rPr>
      </w:pPr>
      <w:r w:rsidRPr="00091B77">
        <w:rPr>
          <w:b/>
        </w:rPr>
        <w:t xml:space="preserve">Figure 8-57 – Overview of processes involved with </w:t>
      </w:r>
      <w:r w:rsidRPr="00091B77">
        <w:rPr>
          <w:b/>
          <w:lang w:eastAsia="ja-JP"/>
        </w:rPr>
        <w:t>on-</w:t>
      </w:r>
      <w:r w:rsidRPr="00091B77">
        <w:rPr>
          <w:b/>
          <w:lang w:eastAsia="ja-JP"/>
        </w:rPr>
        <w:br/>
        <w:t xml:space="preserve">demand </w:t>
      </w:r>
      <w:ins w:id="118" w:author="asakurai" w:date="2013-03-01T06:33:00Z">
        <w:r w:rsidRPr="00091B77">
          <w:rPr>
            <w:rFonts w:hint="eastAsia"/>
            <w:b/>
            <w:lang w:eastAsia="ja-JP"/>
          </w:rPr>
          <w:t>dual-ended</w:t>
        </w:r>
      </w:ins>
      <w:del w:id="119" w:author="asakurai" w:date="2013-03-01T06:32:00Z">
        <w:r w:rsidRPr="00091B77" w:rsidDel="002A7746">
          <w:rPr>
            <w:b/>
            <w:lang w:eastAsia="ja-JP"/>
          </w:rPr>
          <w:delText>o</w:delText>
        </w:r>
        <w:r w:rsidRPr="00091B77" w:rsidDel="002A7746">
          <w:rPr>
            <w:b/>
          </w:rPr>
          <w:delText>ne-way</w:delText>
        </w:r>
      </w:del>
      <w:r w:rsidRPr="00091B77">
        <w:rPr>
          <w:b/>
        </w:rPr>
        <w:t xml:space="preserve"> delay measurement</w:t>
      </w:r>
    </w:p>
    <w:p w:rsidR="0032170F" w:rsidRPr="00091B77" w:rsidRDefault="0032170F" w:rsidP="0032170F">
      <w:pPr>
        <w:spacing w:before="360"/>
        <w:jc w:val="both"/>
      </w:pPr>
      <w:r w:rsidRPr="00091B77">
        <w:t xml:space="preserve">The </w:t>
      </w:r>
      <w:r w:rsidRPr="00091B77">
        <w:rPr>
          <w:lang w:eastAsia="ja-JP"/>
        </w:rPr>
        <w:t xml:space="preserve">on-demand </w:t>
      </w:r>
      <w:r w:rsidRPr="00091B77">
        <w:t xml:space="preserve">1DM protocol is controlled by the </w:t>
      </w:r>
      <w:r w:rsidRPr="00091B77">
        <w:rPr>
          <w:lang w:eastAsia="ja-JP"/>
        </w:rPr>
        <w:t>on-demand 1</w:t>
      </w:r>
      <w:r w:rsidRPr="00091B77">
        <w:t xml:space="preserve">DM Control_So and </w:t>
      </w:r>
      <w:r w:rsidRPr="00091B77">
        <w:rPr>
          <w:lang w:eastAsia="ja-JP"/>
        </w:rPr>
        <w:t>1</w:t>
      </w:r>
      <w:r w:rsidRPr="00091B77">
        <w:t xml:space="preserve">DM Control_Sk processes. The </w:t>
      </w:r>
      <w:r w:rsidRPr="00091B77">
        <w:rPr>
          <w:lang w:eastAsia="ja-JP"/>
        </w:rPr>
        <w:t>on-demand 1</w:t>
      </w:r>
      <w:r w:rsidRPr="00091B77">
        <w:t xml:space="preserve">DM Control_So process triggers the generation of </w:t>
      </w:r>
      <w:r w:rsidRPr="00091B77">
        <w:rPr>
          <w:lang w:eastAsia="ja-JP"/>
        </w:rPr>
        <w:t>1DM</w:t>
      </w:r>
      <w:r w:rsidRPr="00091B77">
        <w:t xml:space="preserve"> traffic units upon receipt of an MI_</w:t>
      </w:r>
      <w:r w:rsidRPr="00091B77">
        <w:rPr>
          <w:lang w:eastAsia="ja-JP"/>
        </w:rPr>
        <w:t>1</w:t>
      </w:r>
      <w:r w:rsidRPr="00091B77">
        <w:t>DM_Start(DA,P</w:t>
      </w:r>
      <w:r w:rsidRPr="00091B77">
        <w:rPr>
          <w:lang w:eastAsia="ja-JP"/>
        </w:rPr>
        <w:t>,Test ID,Length</w:t>
      </w:r>
      <w:r w:rsidRPr="00091B77">
        <w:t xml:space="preserve">,Period) signal. The </w:t>
      </w:r>
      <w:r w:rsidRPr="00091B77">
        <w:rPr>
          <w:lang w:eastAsia="ja-JP"/>
        </w:rPr>
        <w:t>on-demand 1</w:t>
      </w:r>
      <w:r w:rsidRPr="00091B77">
        <w:t>DM Control_Sk process processes the information from received 1DM traffic units after receiving the MI_</w:t>
      </w:r>
      <w:r w:rsidRPr="00091B77">
        <w:rPr>
          <w:lang w:eastAsia="ja-JP"/>
        </w:rPr>
        <w:t>1</w:t>
      </w:r>
      <w:r w:rsidRPr="00091B77">
        <w:t>DM_Start(SA</w:t>
      </w:r>
      <w:r w:rsidRPr="00091B77">
        <w:rPr>
          <w:lang w:eastAsia="ja-JP"/>
        </w:rPr>
        <w:t>,Test ID</w:t>
      </w:r>
      <w:r w:rsidRPr="00091B77">
        <w:t>) signal. The result is communicated by the sink MEP when the on-demand 1DM Control_Sk process is terminated by the MI_1DM_Terminate signal or when an intermediate result is requested via the MI_1DM_Intermediate_Re</w:t>
      </w:r>
      <w:r w:rsidRPr="00091B77">
        <w:rPr>
          <w:lang w:eastAsia="ja-JP"/>
        </w:rPr>
        <w:t>quest</w:t>
      </w:r>
      <w:r w:rsidRPr="00091B77">
        <w:t xml:space="preserve"> signal.</w:t>
      </w:r>
    </w:p>
    <w:p w:rsidR="0032170F" w:rsidRPr="00091B77" w:rsidRDefault="0032170F" w:rsidP="0032170F">
      <w:pPr>
        <w:jc w:val="both"/>
      </w:pPr>
      <w:r w:rsidRPr="00091B77">
        <w:t>The 1DM generation process generate</w:t>
      </w:r>
      <w:r w:rsidRPr="00091B77">
        <w:rPr>
          <w:lang w:eastAsia="ja-JP"/>
        </w:rPr>
        <w:t>s</w:t>
      </w:r>
      <w:r w:rsidRPr="00091B77">
        <w:t xml:space="preserve"> 1DM messages that pass transparently through MIPs and are received and processed by the 1DM reception process in MEPs.</w:t>
      </w:r>
    </w:p>
    <w:p w:rsidR="0032170F" w:rsidRPr="00091B77" w:rsidRDefault="0032170F" w:rsidP="0032170F">
      <w:pPr>
        <w:jc w:val="both"/>
        <w:rPr>
          <w:lang w:eastAsia="ja-JP"/>
        </w:rPr>
      </w:pPr>
      <w:r w:rsidRPr="00091B77">
        <w:rPr>
          <w:lang w:eastAsia="ja-JP"/>
        </w:rPr>
        <w:t>At the s</w:t>
      </w:r>
      <w:r w:rsidRPr="00091B77">
        <w:t xml:space="preserve">ource MEP </w:t>
      </w:r>
      <w:r w:rsidRPr="00091B77">
        <w:rPr>
          <w:lang w:eastAsia="ja-JP"/>
        </w:rPr>
        <w:t>side, t</w:t>
      </w:r>
      <w:r w:rsidRPr="00091B77">
        <w:t xml:space="preserve">he </w:t>
      </w:r>
      <w:r w:rsidRPr="00091B77">
        <w:rPr>
          <w:lang w:eastAsia="ja-JP"/>
        </w:rPr>
        <w:t>1DM</w:t>
      </w:r>
      <w:r w:rsidRPr="00091B77">
        <w:t xml:space="preserve"> generation process </w:t>
      </w:r>
      <w:r w:rsidRPr="00091B77">
        <w:rPr>
          <w:lang w:eastAsia="ja-JP"/>
        </w:rPr>
        <w:t>stamps the value of the local time to t</w:t>
      </w:r>
      <w:r w:rsidRPr="00091B77">
        <w:t xml:space="preserve">he TxTimeStampf field </w:t>
      </w:r>
      <w:r w:rsidRPr="00091B77">
        <w:rPr>
          <w:lang w:eastAsia="ja-JP"/>
        </w:rPr>
        <w:t>in the 1DM message when the first bit of the frame is transmitted. Note well that at the sink MEP side, t</w:t>
      </w:r>
      <w:r w:rsidRPr="00091B77">
        <w:t xml:space="preserve">he </w:t>
      </w:r>
      <w:r w:rsidRPr="00091B77">
        <w:rPr>
          <w:lang w:eastAsia="ja-JP"/>
        </w:rPr>
        <w:t>1D</w:t>
      </w:r>
      <w:r w:rsidRPr="00091B77">
        <w:t xml:space="preserve">M </w:t>
      </w:r>
      <w:r w:rsidRPr="00091B77">
        <w:rPr>
          <w:lang w:eastAsia="ja-JP"/>
        </w:rPr>
        <w:t>recep</w:t>
      </w:r>
      <w:r w:rsidRPr="00091B77">
        <w:t xml:space="preserve">tion process </w:t>
      </w:r>
      <w:r w:rsidRPr="00091B77">
        <w:rPr>
          <w:lang w:eastAsia="ja-JP"/>
        </w:rPr>
        <w:t>records the value of the local time when the last bit of the frame is received.</w:t>
      </w:r>
    </w:p>
    <w:p w:rsidR="0032170F" w:rsidRPr="00091B77" w:rsidRDefault="0032170F" w:rsidP="0032170F">
      <w:pPr>
        <w:jc w:val="both"/>
        <w:rPr>
          <w:lang w:eastAsia="ja-JP"/>
        </w:rPr>
      </w:pPr>
      <w:r w:rsidRPr="00091B77">
        <w:t xml:space="preserve">Figure 8-58 shows the different processes inside MEPs and MIPs that are involved in the </w:t>
      </w:r>
      <w:r w:rsidRPr="00091B77">
        <w:rPr>
          <w:lang w:eastAsia="ja-JP"/>
        </w:rPr>
        <w:t xml:space="preserve">proactive </w:t>
      </w:r>
      <w:ins w:id="120" w:author="asakurai" w:date="2013-03-01T06:32:00Z">
        <w:r w:rsidRPr="00091B77">
          <w:rPr>
            <w:rFonts w:hint="eastAsia"/>
            <w:lang w:eastAsia="ja-JP"/>
          </w:rPr>
          <w:t xml:space="preserve">dual-ended </w:t>
        </w:r>
      </w:ins>
      <w:r w:rsidRPr="00091B77">
        <w:rPr>
          <w:lang w:eastAsia="ja-JP"/>
        </w:rPr>
        <w:t>d</w:t>
      </w:r>
      <w:r w:rsidRPr="00091B77">
        <w:t>elay measurement protocol.</w:t>
      </w:r>
    </w:p>
    <w:p w:rsidR="0032170F" w:rsidRPr="00091B77" w:rsidRDefault="00FD33EC" w:rsidP="0032170F">
      <w:pPr>
        <w:keepNext/>
        <w:keepLines/>
        <w:spacing w:before="240" w:after="120"/>
        <w:jc w:val="center"/>
      </w:pPr>
      <w:r>
        <w:rPr>
          <w:noProof/>
          <w:lang w:val="en-US" w:eastAsia="ja-JP"/>
        </w:rPr>
        <w:pict>
          <v:shape id="Picture 165" o:spid="_x0000_i1028" type="#_x0000_t75" style="width:484.45pt;height:159.65pt;visibility:visible;mso-wrap-style:square">
            <v:imagedata r:id="rId12" o:title=""/>
          </v:shape>
        </w:pict>
      </w:r>
    </w:p>
    <w:p w:rsidR="0032170F" w:rsidRPr="00091B77" w:rsidRDefault="0032170F" w:rsidP="0032170F">
      <w:pPr>
        <w:keepLines/>
        <w:spacing w:before="240" w:after="120"/>
        <w:jc w:val="center"/>
        <w:rPr>
          <w:b/>
        </w:rPr>
      </w:pPr>
      <w:r w:rsidRPr="00091B77">
        <w:rPr>
          <w:b/>
        </w:rPr>
        <w:t xml:space="preserve">Figure 8-58 – Overview of processes involved with </w:t>
      </w:r>
      <w:r w:rsidRPr="00091B77">
        <w:rPr>
          <w:b/>
        </w:rPr>
        <w:br/>
      </w:r>
      <w:r w:rsidRPr="00091B77">
        <w:rPr>
          <w:b/>
          <w:lang w:eastAsia="ja-JP"/>
        </w:rPr>
        <w:t xml:space="preserve">proactive </w:t>
      </w:r>
      <w:ins w:id="121" w:author="asakurai" w:date="2013-03-01T06:33:00Z">
        <w:r w:rsidRPr="00091B77">
          <w:rPr>
            <w:rFonts w:hint="eastAsia"/>
            <w:b/>
            <w:lang w:eastAsia="ja-JP"/>
          </w:rPr>
          <w:t>dual-ended</w:t>
        </w:r>
      </w:ins>
      <w:del w:id="122" w:author="asakurai" w:date="2013-03-01T06:32:00Z">
        <w:r w:rsidRPr="00091B77" w:rsidDel="002A7746">
          <w:rPr>
            <w:b/>
            <w:lang w:eastAsia="ja-JP"/>
          </w:rPr>
          <w:delText>o</w:delText>
        </w:r>
        <w:r w:rsidRPr="00091B77" w:rsidDel="002A7746">
          <w:rPr>
            <w:b/>
          </w:rPr>
          <w:delText>ne-way</w:delText>
        </w:r>
      </w:del>
      <w:r w:rsidRPr="00091B77">
        <w:rPr>
          <w:b/>
        </w:rPr>
        <w:t xml:space="preserve"> delay measurement</w:t>
      </w:r>
    </w:p>
    <w:p w:rsidR="0032170F" w:rsidRPr="00091B77" w:rsidRDefault="0032170F" w:rsidP="0032170F">
      <w:pPr>
        <w:keepNext/>
        <w:keepLines/>
        <w:spacing w:before="360"/>
        <w:jc w:val="both"/>
        <w:rPr>
          <w:lang w:eastAsia="ja-JP"/>
        </w:rPr>
      </w:pPr>
      <w:r w:rsidRPr="00091B77">
        <w:t>The MEP p</w:t>
      </w:r>
      <w:r w:rsidRPr="00091B77">
        <w:rPr>
          <w:lang w:eastAsia="ja-JP"/>
        </w:rPr>
        <w:t>roactive</w:t>
      </w:r>
      <w:r w:rsidRPr="00091B77">
        <w:t xml:space="preserve">-OAM source insertion process is defined in </w:t>
      </w:r>
      <w:r w:rsidRPr="00091B77">
        <w:rPr>
          <w:lang w:eastAsia="ja-JP"/>
        </w:rPr>
        <w:t xml:space="preserve">clause </w:t>
      </w:r>
      <w:r w:rsidRPr="00091B77">
        <w:t>9.</w:t>
      </w:r>
      <w:r w:rsidRPr="00091B77">
        <w:rPr>
          <w:lang w:eastAsia="ja-JP"/>
        </w:rPr>
        <w:t>2</w:t>
      </w:r>
      <w:r w:rsidRPr="00091B77">
        <w:t>.1.1, the MEP p</w:t>
      </w:r>
      <w:r w:rsidRPr="00091B77">
        <w:rPr>
          <w:lang w:eastAsia="ja-JP"/>
        </w:rPr>
        <w:t xml:space="preserve">roactive </w:t>
      </w:r>
      <w:r w:rsidRPr="00091B77">
        <w:t xml:space="preserve">OAM sink extraction process in </w:t>
      </w:r>
      <w:r w:rsidRPr="00091B77">
        <w:rPr>
          <w:lang w:eastAsia="ja-JP"/>
        </w:rPr>
        <w:t xml:space="preserve">clause </w:t>
      </w:r>
      <w:r w:rsidRPr="00091B77">
        <w:t>9.</w:t>
      </w:r>
      <w:r w:rsidRPr="00091B77">
        <w:rPr>
          <w:lang w:eastAsia="ja-JP"/>
        </w:rPr>
        <w:t>2</w:t>
      </w:r>
      <w:r w:rsidRPr="00091B77">
        <w:t>.1.2</w:t>
      </w:r>
      <w:r w:rsidRPr="00091B77">
        <w:rPr>
          <w:lang w:eastAsia="ja-JP"/>
        </w:rPr>
        <w:t>,</w:t>
      </w:r>
      <w:r w:rsidRPr="00091B77">
        <w:t xml:space="preserve"> and the MIP on</w:t>
      </w:r>
      <w:r w:rsidRPr="00091B77">
        <w:rPr>
          <w:lang w:eastAsia="ja-JP"/>
        </w:rPr>
        <w:t>-d</w:t>
      </w:r>
      <w:r w:rsidRPr="00091B77">
        <w:t>emand</w:t>
      </w:r>
      <w:r w:rsidRPr="00091B77">
        <w:rPr>
          <w:lang w:eastAsia="ja-JP"/>
        </w:rPr>
        <w:t xml:space="preserve"> </w:t>
      </w:r>
      <w:r w:rsidRPr="00091B77">
        <w:t>OAM s</w:t>
      </w:r>
      <w:r w:rsidRPr="00091B77">
        <w:rPr>
          <w:lang w:eastAsia="ja-JP"/>
        </w:rPr>
        <w:t>ink</w:t>
      </w:r>
      <w:r w:rsidRPr="00091B77">
        <w:t xml:space="preserve"> e</w:t>
      </w:r>
      <w:r w:rsidRPr="00091B77">
        <w:rPr>
          <w:lang w:eastAsia="ja-JP"/>
        </w:rPr>
        <w:t>xtrac</w:t>
      </w:r>
      <w:r w:rsidRPr="00091B77">
        <w:t xml:space="preserve">tion process in </w:t>
      </w:r>
      <w:r w:rsidRPr="00091B77">
        <w:rPr>
          <w:lang w:eastAsia="ja-JP"/>
        </w:rPr>
        <w:t xml:space="preserve">clause </w:t>
      </w:r>
      <w:r w:rsidRPr="00091B77">
        <w:t>9.4.2.</w:t>
      </w:r>
      <w:r w:rsidRPr="00091B77">
        <w:rPr>
          <w:lang w:eastAsia="ja-JP"/>
        </w:rPr>
        <w:t>2</w:t>
      </w:r>
      <w:r w:rsidRPr="00091B77">
        <w:t>.</w:t>
      </w:r>
    </w:p>
    <w:p w:rsidR="0032170F" w:rsidRPr="00091B77" w:rsidRDefault="0032170F" w:rsidP="0032170F">
      <w:pPr>
        <w:keepNext/>
        <w:keepLines/>
        <w:jc w:val="both"/>
        <w:rPr>
          <w:lang w:eastAsia="ja-JP"/>
        </w:rPr>
      </w:pPr>
      <w:r w:rsidRPr="00091B77">
        <w:t xml:space="preserve">The </w:t>
      </w:r>
      <w:r w:rsidRPr="00091B77">
        <w:rPr>
          <w:lang w:eastAsia="ja-JP"/>
        </w:rPr>
        <w:t>proactive 1</w:t>
      </w:r>
      <w:r w:rsidRPr="00091B77">
        <w:t xml:space="preserve">DM </w:t>
      </w:r>
      <w:r w:rsidRPr="00091B77">
        <w:rPr>
          <w:lang w:eastAsia="ja-JP"/>
        </w:rPr>
        <w:t>C</w:t>
      </w:r>
      <w:r w:rsidRPr="00091B77">
        <w:t>ontrol</w:t>
      </w:r>
      <w:r w:rsidRPr="00091B77">
        <w:rPr>
          <w:lang w:eastAsia="ja-JP"/>
        </w:rPr>
        <w:t>_So</w:t>
      </w:r>
      <w:r w:rsidRPr="00091B77">
        <w:t xml:space="preserve"> process </w:t>
      </w:r>
      <w:r w:rsidRPr="00091B77">
        <w:rPr>
          <w:lang w:eastAsia="ja-JP"/>
        </w:rPr>
        <w:t>triggers</w:t>
      </w:r>
      <w:r w:rsidRPr="00091B77">
        <w:t xml:space="preserve"> the </w:t>
      </w:r>
      <w:r w:rsidRPr="00091B77">
        <w:rPr>
          <w:lang w:eastAsia="ja-JP"/>
        </w:rPr>
        <w:t>generation of 1DM traffic units i</w:t>
      </w:r>
      <w:r w:rsidRPr="00091B77">
        <w:t>f MI_</w:t>
      </w:r>
      <w:r w:rsidRPr="00091B77">
        <w:rPr>
          <w:lang w:eastAsia="ja-JP"/>
        </w:rPr>
        <w:t>1D</w:t>
      </w:r>
      <w:r w:rsidRPr="00091B77">
        <w:t xml:space="preserve">M_Enable </w:t>
      </w:r>
      <w:r w:rsidRPr="00091B77">
        <w:rPr>
          <w:lang w:eastAsia="ja-JP"/>
        </w:rPr>
        <w:t xml:space="preserve">signal </w:t>
      </w:r>
      <w:r w:rsidRPr="00091B77">
        <w:t>is set</w:t>
      </w:r>
      <w:r w:rsidRPr="00091B77">
        <w:rPr>
          <w:lang w:eastAsia="ja-JP"/>
        </w:rPr>
        <w:t xml:space="preserve">. </w:t>
      </w:r>
      <w:r w:rsidRPr="00091B77">
        <w:t xml:space="preserve">The </w:t>
      </w:r>
      <w:r w:rsidRPr="00091B77">
        <w:rPr>
          <w:lang w:eastAsia="ja-JP"/>
        </w:rPr>
        <w:t>1DM</w:t>
      </w:r>
      <w:r w:rsidRPr="00091B77">
        <w:t xml:space="preserve"> frames are generated with a periodicity determined by MI_</w:t>
      </w:r>
      <w:r w:rsidRPr="00091B77">
        <w:rPr>
          <w:lang w:eastAsia="ja-JP"/>
        </w:rPr>
        <w:t>1DM</w:t>
      </w:r>
      <w:r w:rsidRPr="00091B77">
        <w:t>_Period and with a priority determined by MI_</w:t>
      </w:r>
      <w:r w:rsidRPr="00091B77">
        <w:rPr>
          <w:lang w:eastAsia="ja-JP"/>
        </w:rPr>
        <w:t>1DM</w:t>
      </w:r>
      <w:r w:rsidRPr="00091B77">
        <w:t xml:space="preserve">_Pri. </w:t>
      </w:r>
      <w:r w:rsidRPr="00091B77">
        <w:rPr>
          <w:lang w:eastAsia="ja-JP"/>
        </w:rPr>
        <w:t>The result (N</w:t>
      </w:r>
      <w:r w:rsidRPr="00091B77">
        <w:t>_FD)</w:t>
      </w:r>
      <w:r w:rsidRPr="00091B77">
        <w:rPr>
          <w:lang w:eastAsia="ja-JP"/>
        </w:rPr>
        <w:t xml:space="preserve"> is reported via a 1DM reception by the 1DM Control_Sk process.</w:t>
      </w:r>
    </w:p>
    <w:p w:rsidR="0032170F" w:rsidRDefault="0032170F" w:rsidP="0032170F">
      <w:pPr>
        <w:jc w:val="both"/>
        <w:rPr>
          <w:lang w:eastAsia="ja-JP"/>
        </w:rPr>
      </w:pPr>
    </w:p>
    <w:p w:rsidR="008F554E" w:rsidRPr="00091B77" w:rsidRDefault="008F554E" w:rsidP="008F554E">
      <w:pPr>
        <w:keepNext/>
        <w:keepLines/>
        <w:numPr>
          <w:ilvl w:val="0"/>
          <w:numId w:val="7"/>
        </w:numPr>
        <w:spacing w:before="360"/>
        <w:jc w:val="both"/>
        <w:outlineLvl w:val="0"/>
        <w:rPr>
          <w:b/>
          <w:highlight w:val="green"/>
          <w:lang w:eastAsia="ja-JP"/>
        </w:rPr>
      </w:pPr>
      <w:r w:rsidRPr="00091B77">
        <w:rPr>
          <w:rFonts w:hint="eastAsia"/>
          <w:b/>
          <w:highlight w:val="green"/>
          <w:lang w:eastAsia="ja-JP"/>
        </w:rPr>
        <w:t xml:space="preserve">Update </w:t>
      </w:r>
      <w:r>
        <w:rPr>
          <w:rFonts w:hint="eastAsia"/>
          <w:b/>
          <w:highlight w:val="green"/>
          <w:lang w:eastAsia="ja-JP"/>
        </w:rPr>
        <w:t>figure 8-66</w:t>
      </w:r>
      <w:r w:rsidRPr="00091B77">
        <w:rPr>
          <w:rFonts w:hint="eastAsia"/>
          <w:b/>
          <w:highlight w:val="green"/>
          <w:lang w:eastAsia="ja-JP"/>
        </w:rPr>
        <w:t xml:space="preserve"> </w:t>
      </w:r>
    </w:p>
    <w:p w:rsidR="008F554E" w:rsidRDefault="008F554E" w:rsidP="008F554E">
      <w:pPr>
        <w:jc w:val="both"/>
        <w:rPr>
          <w:lang w:eastAsia="ja-JP"/>
        </w:rPr>
      </w:pPr>
    </w:p>
    <w:p w:rsidR="008F554E" w:rsidRDefault="00FD33EC" w:rsidP="008F554E">
      <w:pPr>
        <w:jc w:val="both"/>
        <w:rPr>
          <w:lang w:eastAsia="ja-JP"/>
        </w:rPr>
      </w:pPr>
      <w:del w:id="123" w:author="asakurai-2013-07" w:date="2013-07-06T03:12:00Z">
        <w:r>
          <w:rPr>
            <w:noProof/>
            <w:lang w:val="en-US" w:eastAsia="ja-JP"/>
          </w:rPr>
          <w:pict>
            <v:shape id="Picture 158" o:spid="_x0000_i1029" type="#_x0000_t75" style="width:478.95pt;height:148.7pt;visibility:visible;mso-wrap-style:square">
              <v:imagedata r:id="rId13" o:title=""/>
            </v:shape>
          </w:pict>
        </w:r>
      </w:del>
    </w:p>
    <w:p w:rsidR="008F554E" w:rsidRDefault="00FD33EC" w:rsidP="008F554E">
      <w:pPr>
        <w:ind w:firstLine="567"/>
        <w:jc w:val="both"/>
        <w:rPr>
          <w:lang w:eastAsia="ja-JP"/>
        </w:rPr>
      </w:pPr>
      <w:ins w:id="124" w:author="asakurai-2013-07" w:date="2013-07-06T03:12:00Z">
        <w:r>
          <w:pict>
            <v:shape id="_x0000_i1030" type="#_x0000_t75" style="width:481.3pt;height:148.7pt">
              <v:imagedata r:id="rId14" o:title=""/>
            </v:shape>
          </w:pict>
        </w:r>
      </w:ins>
    </w:p>
    <w:p w:rsidR="008F554E" w:rsidRPr="0029661B" w:rsidRDefault="008F554E" w:rsidP="008F554E">
      <w:pPr>
        <w:pStyle w:val="FigureNoTitle0"/>
      </w:pPr>
      <w:r w:rsidRPr="0029661B">
        <w:t>Figure 8-</w:t>
      </w:r>
      <w:r>
        <w:t>66</w:t>
      </w:r>
      <w:r w:rsidRPr="0029661B">
        <w:t xml:space="preserve"> – Overview of processes involved with the test protocol</w:t>
      </w:r>
    </w:p>
    <w:p w:rsidR="008F554E" w:rsidRDefault="008F554E" w:rsidP="008F554E">
      <w:pPr>
        <w:jc w:val="both"/>
        <w:rPr>
          <w:lang w:eastAsia="ja-JP"/>
        </w:rPr>
      </w:pPr>
    </w:p>
    <w:p w:rsidR="008F554E" w:rsidRPr="00091B77" w:rsidRDefault="008F554E" w:rsidP="008F554E">
      <w:pPr>
        <w:keepNext/>
        <w:keepLines/>
        <w:numPr>
          <w:ilvl w:val="0"/>
          <w:numId w:val="7"/>
        </w:numPr>
        <w:spacing w:before="360"/>
        <w:jc w:val="both"/>
        <w:outlineLvl w:val="0"/>
        <w:rPr>
          <w:b/>
          <w:highlight w:val="green"/>
          <w:lang w:eastAsia="ja-JP"/>
        </w:rPr>
      </w:pPr>
      <w:r w:rsidRPr="00091B77">
        <w:rPr>
          <w:rFonts w:hint="eastAsia"/>
          <w:b/>
          <w:highlight w:val="green"/>
          <w:lang w:eastAsia="ja-JP"/>
        </w:rPr>
        <w:t>Update clause</w:t>
      </w:r>
      <w:r>
        <w:rPr>
          <w:rFonts w:hint="eastAsia"/>
          <w:b/>
          <w:highlight w:val="green"/>
          <w:lang w:eastAsia="ja-JP"/>
        </w:rPr>
        <w:t xml:space="preserve"> 8.1.12.2</w:t>
      </w:r>
      <w:r w:rsidRPr="00091B77">
        <w:rPr>
          <w:rFonts w:hint="eastAsia"/>
          <w:b/>
          <w:highlight w:val="green"/>
          <w:lang w:eastAsia="ja-JP"/>
        </w:rPr>
        <w:t xml:space="preserve"> </w:t>
      </w:r>
    </w:p>
    <w:p w:rsidR="008F554E" w:rsidRPr="0029661B" w:rsidRDefault="008F554E" w:rsidP="008F554E">
      <w:pPr>
        <w:pStyle w:val="Heading4"/>
      </w:pPr>
      <w:r w:rsidRPr="0029661B">
        <w:t>8.1.12.2</w:t>
      </w:r>
      <w:r w:rsidRPr="0029661B">
        <w:tab/>
        <w:t>TST Control_So process</w:t>
      </w:r>
    </w:p>
    <w:p w:rsidR="008F554E" w:rsidRPr="0029661B" w:rsidRDefault="008F554E" w:rsidP="008F554E">
      <w:pPr>
        <w:jc w:val="both"/>
      </w:pPr>
      <w:r w:rsidRPr="0029661B">
        <w:t>Figure 8-</w:t>
      </w:r>
      <w:r>
        <w:t>67</w:t>
      </w:r>
      <w:r w:rsidRPr="0029661B">
        <w:t xml:space="preserve"> defines the behaviour of the TST Control_So process. This process </w:t>
      </w:r>
      <w:ins w:id="125" w:author="asakurai-2013-07" w:date="2013-07-06T03:13:00Z">
        <w:r>
          <w:rPr>
            <w:rFonts w:hint="eastAsia"/>
            <w:lang w:eastAsia="ja-JP"/>
          </w:rPr>
          <w:t>starts</w:t>
        </w:r>
      </w:ins>
      <w:del w:id="126" w:author="asakurai-2013-07" w:date="2013-07-06T03:13:00Z">
        <w:r w:rsidRPr="0029661B" w:rsidDel="00EC3620">
          <w:delText>triggers</w:delText>
        </w:r>
      </w:del>
      <w:r w:rsidRPr="0029661B">
        <w:t xml:space="preserve"> the transmission of TST traffic units after receiving the MI_Test(DA,DE,P,Pattern,Length,Period) signal. </w:t>
      </w:r>
      <w:ins w:id="127" w:author="asakurai-2013-07" w:date="2013-07-06T03:14:00Z">
        <w:r>
          <w:rPr>
            <w:rFonts w:hint="eastAsia"/>
            <w:lang w:eastAsia="ja-JP"/>
          </w:rPr>
          <w:t>Each</w:t>
        </w:r>
      </w:ins>
      <w:del w:id="128" w:author="asakurai-2013-07" w:date="2013-07-06T03:14:00Z">
        <w:r w:rsidRPr="0029661B" w:rsidDel="00EC3620">
          <w:delText>The</w:delText>
        </w:r>
      </w:del>
      <w:r w:rsidRPr="0029661B">
        <w:t xml:space="preserve"> transmission of TST traffic units is trigger</w:t>
      </w:r>
      <w:r w:rsidRPr="0029661B">
        <w:rPr>
          <w:lang w:eastAsia="ja-JP"/>
        </w:rPr>
        <w:t>e</w:t>
      </w:r>
      <w:r w:rsidRPr="0029661B">
        <w:t xml:space="preserve">d by the generation of the TST(DA,P,DE,TLV,TID) signal. This is continued until the receipt of the MI_Test_Terminate signal. After receiving this signal the number of triggered TST traffic units is reported back using the MI_Test_Result(Sent) signal. </w:t>
      </w:r>
    </w:p>
    <w:p w:rsidR="008F554E" w:rsidRPr="0029661B" w:rsidRDefault="008F554E" w:rsidP="008F554E">
      <w:pPr>
        <w:jc w:val="both"/>
      </w:pPr>
      <w:r w:rsidRPr="0029661B">
        <w:t xml:space="preserve">The TLV field of the TST frames is determined by the Generate(Pattern, Length) function. For </w:t>
      </w:r>
      <w:r>
        <w:t>"</w:t>
      </w:r>
      <w:r w:rsidRPr="0029661B">
        <w:t>Pattern</w:t>
      </w:r>
      <w:r>
        <w:t>"</w:t>
      </w:r>
      <w:r w:rsidRPr="0029661B">
        <w:t xml:space="preserve"> the following types are defined:</w:t>
      </w:r>
    </w:p>
    <w:p w:rsidR="008F554E" w:rsidRPr="00091B77" w:rsidRDefault="008F554E" w:rsidP="0032170F">
      <w:pPr>
        <w:jc w:val="both"/>
        <w:rPr>
          <w:lang w:eastAsia="ja-JP"/>
        </w:rPr>
      </w:pPr>
    </w:p>
    <w:p w:rsidR="0032170F" w:rsidRPr="00091B77" w:rsidRDefault="0032170F" w:rsidP="0032170F">
      <w:pPr>
        <w:keepNext/>
        <w:keepLines/>
        <w:numPr>
          <w:ilvl w:val="0"/>
          <w:numId w:val="7"/>
        </w:numPr>
        <w:spacing w:before="360"/>
        <w:jc w:val="both"/>
        <w:outlineLvl w:val="0"/>
        <w:rPr>
          <w:b/>
          <w:highlight w:val="green"/>
          <w:lang w:eastAsia="ja-JP"/>
        </w:rPr>
      </w:pPr>
      <w:r w:rsidRPr="00091B77">
        <w:rPr>
          <w:rFonts w:hint="eastAsia"/>
          <w:b/>
          <w:highlight w:val="green"/>
          <w:lang w:eastAsia="ja-JP"/>
        </w:rPr>
        <w:t xml:space="preserve">Update clauses 8.1.14 and 8.1.14.1 </w:t>
      </w:r>
    </w:p>
    <w:p w:rsidR="0032170F" w:rsidRPr="00091B77" w:rsidRDefault="0032170F" w:rsidP="0032170F">
      <w:pPr>
        <w:keepNext/>
        <w:keepLines/>
        <w:spacing w:before="160"/>
        <w:ind w:left="794" w:hanging="794"/>
        <w:outlineLvl w:val="2"/>
        <w:rPr>
          <w:b/>
        </w:rPr>
      </w:pPr>
      <w:bookmarkStart w:id="129" w:name="_Toc172112946"/>
      <w:bookmarkStart w:id="130" w:name="_Toc319901731"/>
      <w:r w:rsidRPr="00091B77">
        <w:rPr>
          <w:b/>
        </w:rPr>
        <w:t>8.1.14</w:t>
      </w:r>
      <w:r w:rsidRPr="00091B77">
        <w:rPr>
          <w:b/>
        </w:rPr>
        <w:tab/>
      </w:r>
      <w:ins w:id="131" w:author="asakurai" w:date="2013-03-01T06:36:00Z">
        <w:r w:rsidRPr="00091B77">
          <w:rPr>
            <w:rFonts w:hint="eastAsia"/>
            <w:b/>
            <w:lang w:eastAsia="ja-JP"/>
          </w:rPr>
          <w:t>Single</w:t>
        </w:r>
      </w:ins>
      <w:ins w:id="132" w:author="asakurai" w:date="2013-03-01T06:35:00Z">
        <w:r w:rsidRPr="00091B77">
          <w:rPr>
            <w:rFonts w:hint="eastAsia"/>
            <w:b/>
            <w:lang w:eastAsia="ja-JP"/>
          </w:rPr>
          <w:t>-ended s</w:t>
        </w:r>
      </w:ins>
      <w:del w:id="133" w:author="asakurai" w:date="2013-03-01T06:35:00Z">
        <w:r w:rsidRPr="00091B77" w:rsidDel="00196750">
          <w:rPr>
            <w:b/>
          </w:rPr>
          <w:delText>S</w:delText>
        </w:r>
      </w:del>
      <w:r w:rsidRPr="00091B77">
        <w:rPr>
          <w:b/>
        </w:rPr>
        <w:t xml:space="preserve">ynthetic loss </w:t>
      </w:r>
      <w:r w:rsidRPr="00091B77">
        <w:rPr>
          <w:b/>
          <w:lang w:eastAsia="ja-JP"/>
        </w:rPr>
        <w:t>m</w:t>
      </w:r>
      <w:r w:rsidRPr="00091B77">
        <w:rPr>
          <w:b/>
        </w:rPr>
        <w:t xml:space="preserve">easurement </w:t>
      </w:r>
      <w:r w:rsidRPr="00091B77">
        <w:rPr>
          <w:b/>
          <w:lang w:eastAsia="ja-JP"/>
        </w:rPr>
        <w:t>(SL) processes</w:t>
      </w:r>
      <w:bookmarkEnd w:id="129"/>
      <w:bookmarkEnd w:id="130"/>
    </w:p>
    <w:p w:rsidR="0032170F" w:rsidRPr="00091B77" w:rsidRDefault="0032170F" w:rsidP="0032170F">
      <w:pPr>
        <w:keepNext/>
        <w:keepLines/>
        <w:tabs>
          <w:tab w:val="clear" w:pos="794"/>
          <w:tab w:val="left" w:pos="1021"/>
        </w:tabs>
        <w:spacing w:before="160"/>
        <w:ind w:left="1021" w:hanging="1021"/>
        <w:outlineLvl w:val="3"/>
        <w:rPr>
          <w:b/>
        </w:rPr>
      </w:pPr>
      <w:bookmarkStart w:id="134" w:name="_Toc172112947"/>
      <w:bookmarkStart w:id="135" w:name="_Toc319901732"/>
      <w:r w:rsidRPr="00091B77">
        <w:rPr>
          <w:b/>
        </w:rPr>
        <w:t>8.1.14.1</w:t>
      </w:r>
      <w:r w:rsidRPr="00091B77">
        <w:rPr>
          <w:b/>
        </w:rPr>
        <w:tab/>
        <w:t>Overview</w:t>
      </w:r>
      <w:bookmarkEnd w:id="134"/>
      <w:bookmarkEnd w:id="135"/>
    </w:p>
    <w:p w:rsidR="0032170F" w:rsidRPr="00091B77" w:rsidRDefault="0032170F" w:rsidP="0032170F">
      <w:pPr>
        <w:jc w:val="both"/>
        <w:rPr>
          <w:ins w:id="136" w:author="asakurai" w:date="2013-03-01T06:34:00Z"/>
          <w:lang w:eastAsia="ja-JP"/>
        </w:rPr>
      </w:pPr>
      <w:r w:rsidRPr="00091B77">
        <w:t xml:space="preserve">Figure 8-81 shows the different processes inside MEPs and MIPs that are involved in the </w:t>
      </w:r>
      <w:r w:rsidRPr="00091B77">
        <w:rPr>
          <w:lang w:eastAsia="ja-JP"/>
        </w:rPr>
        <w:t xml:space="preserve">on-demand </w:t>
      </w:r>
      <w:ins w:id="137" w:author="asakurai" w:date="2013-03-01T06:36:00Z">
        <w:r w:rsidRPr="00091B77">
          <w:rPr>
            <w:rFonts w:hint="eastAsia"/>
            <w:lang w:eastAsia="ja-JP"/>
          </w:rPr>
          <w:t>single</w:t>
        </w:r>
      </w:ins>
      <w:ins w:id="138" w:author="asakurai" w:date="2013-03-01T06:35:00Z">
        <w:r w:rsidRPr="00091B77">
          <w:rPr>
            <w:rFonts w:hint="eastAsia"/>
            <w:lang w:eastAsia="ja-JP"/>
          </w:rPr>
          <w:t xml:space="preserve">-ended </w:t>
        </w:r>
      </w:ins>
      <w:r w:rsidRPr="00091B77">
        <w:t>synthetic loss measurement protocol.</w:t>
      </w:r>
    </w:p>
    <w:p w:rsidR="0032170F" w:rsidRPr="00091B77" w:rsidRDefault="0032170F" w:rsidP="0032170F">
      <w:pPr>
        <w:jc w:val="both"/>
        <w:rPr>
          <w:ins w:id="139" w:author="asakurai" w:date="2013-03-01T06:34:00Z"/>
          <w:sz w:val="22"/>
          <w:szCs w:val="22"/>
          <w:lang w:eastAsia="ja-JP"/>
        </w:rPr>
      </w:pPr>
      <w:ins w:id="140" w:author="asakurai" w:date="2013-03-01T06:34:00Z">
        <w:r w:rsidRPr="00091B77">
          <w:rPr>
            <w:sz w:val="22"/>
            <w:szCs w:val="22"/>
          </w:rPr>
          <w:t>NOTE</w:t>
        </w:r>
        <w:r w:rsidRPr="00091B77">
          <w:rPr>
            <w:rFonts w:hint="eastAsia"/>
            <w:sz w:val="22"/>
            <w:szCs w:val="22"/>
            <w:lang w:eastAsia="ja-JP"/>
          </w:rPr>
          <w:t xml:space="preserve"> -</w:t>
        </w:r>
        <w:r w:rsidRPr="00091B77">
          <w:rPr>
            <w:sz w:val="22"/>
            <w:szCs w:val="22"/>
          </w:rPr>
          <w:t xml:space="preserve"> In previous </w:t>
        </w:r>
        <w:r w:rsidRPr="00091B77">
          <w:rPr>
            <w:rFonts w:hint="eastAsia"/>
            <w:sz w:val="22"/>
            <w:szCs w:val="22"/>
            <w:lang w:eastAsia="ja-JP"/>
          </w:rPr>
          <w:t>versions</w:t>
        </w:r>
        <w:r w:rsidRPr="00091B77">
          <w:rPr>
            <w:sz w:val="22"/>
            <w:szCs w:val="22"/>
          </w:rPr>
          <w:t xml:space="preserve"> of this recommendation, </w:t>
        </w:r>
        <w:r w:rsidRPr="00091B77">
          <w:rPr>
            <w:rFonts w:hint="eastAsia"/>
            <w:sz w:val="22"/>
            <w:szCs w:val="22"/>
            <w:lang w:eastAsia="ja-JP"/>
          </w:rPr>
          <w:t>single</w:t>
        </w:r>
        <w:r w:rsidRPr="00091B77">
          <w:rPr>
            <w:sz w:val="22"/>
            <w:szCs w:val="22"/>
          </w:rPr>
          <w:t>-</w:t>
        </w:r>
        <w:r w:rsidRPr="00091B77">
          <w:rPr>
            <w:rFonts w:hint="eastAsia"/>
            <w:sz w:val="22"/>
            <w:szCs w:val="22"/>
            <w:lang w:eastAsia="ja-JP"/>
          </w:rPr>
          <w:t>e</w:t>
        </w:r>
        <w:r w:rsidRPr="00091B77">
          <w:rPr>
            <w:sz w:val="22"/>
            <w:szCs w:val="22"/>
          </w:rPr>
          <w:t xml:space="preserve">nded </w:t>
        </w:r>
        <w:r w:rsidRPr="00091B77">
          <w:rPr>
            <w:rFonts w:hint="eastAsia"/>
            <w:sz w:val="22"/>
            <w:szCs w:val="22"/>
            <w:lang w:eastAsia="ja-JP"/>
          </w:rPr>
          <w:t xml:space="preserve">synthetic loss measurement is </w:t>
        </w:r>
        <w:r w:rsidRPr="00091B77">
          <w:rPr>
            <w:sz w:val="22"/>
            <w:szCs w:val="22"/>
          </w:rPr>
          <w:t xml:space="preserve">known as </w:t>
        </w:r>
        <w:r w:rsidRPr="00091B77">
          <w:rPr>
            <w:rFonts w:hint="eastAsia"/>
            <w:sz w:val="22"/>
            <w:szCs w:val="22"/>
            <w:lang w:eastAsia="ja-JP"/>
          </w:rPr>
          <w:t>two</w:t>
        </w:r>
        <w:r w:rsidRPr="00091B77">
          <w:rPr>
            <w:sz w:val="22"/>
            <w:szCs w:val="22"/>
          </w:rPr>
          <w:t xml:space="preserve">-way </w:t>
        </w:r>
      </w:ins>
      <w:ins w:id="141" w:author="asakurai" w:date="2013-03-01T06:35:00Z">
        <w:r w:rsidRPr="00091B77">
          <w:rPr>
            <w:rFonts w:hint="eastAsia"/>
            <w:sz w:val="22"/>
            <w:szCs w:val="22"/>
            <w:lang w:eastAsia="ja-JP"/>
          </w:rPr>
          <w:t>synthetic loss</w:t>
        </w:r>
      </w:ins>
      <w:ins w:id="142" w:author="asakurai" w:date="2013-03-01T06:34:00Z">
        <w:r w:rsidRPr="00091B77">
          <w:rPr>
            <w:rFonts w:hint="eastAsia"/>
            <w:sz w:val="22"/>
            <w:szCs w:val="22"/>
            <w:lang w:eastAsia="ja-JP"/>
          </w:rPr>
          <w:t xml:space="preserve"> measurement</w:t>
        </w:r>
        <w:r w:rsidRPr="00091B77">
          <w:rPr>
            <w:sz w:val="22"/>
            <w:szCs w:val="22"/>
          </w:rPr>
          <w:t>.</w:t>
        </w:r>
        <w:r w:rsidRPr="00091B77">
          <w:rPr>
            <w:rFonts w:hint="eastAsia"/>
            <w:sz w:val="22"/>
            <w:szCs w:val="22"/>
            <w:lang w:eastAsia="ja-JP"/>
          </w:rPr>
          <w:t xml:space="preserve"> In regard to those definitions, refer to </w:t>
        </w:r>
      </w:ins>
      <w:ins w:id="143" w:author="asakurai-2013-07" w:date="2013-07-06T04:07:00Z">
        <w:r w:rsidR="0034531B" w:rsidRPr="00091B77">
          <w:rPr>
            <w:sz w:val="22"/>
            <w:szCs w:val="22"/>
            <w:lang w:eastAsia="ja-JP"/>
          </w:rPr>
          <w:t>Recommendation ITU-T G.80</w:t>
        </w:r>
        <w:r w:rsidR="0034531B">
          <w:rPr>
            <w:rFonts w:hint="eastAsia"/>
            <w:sz w:val="22"/>
            <w:szCs w:val="22"/>
            <w:lang w:eastAsia="ja-JP"/>
          </w:rPr>
          <w:t>01</w:t>
        </w:r>
      </w:ins>
      <w:ins w:id="144" w:author="asakurai" w:date="2013-03-01T06:34:00Z">
        <w:r w:rsidRPr="00091B77">
          <w:rPr>
            <w:rFonts w:hint="eastAsia"/>
            <w:sz w:val="22"/>
            <w:szCs w:val="22"/>
            <w:lang w:eastAsia="ja-JP"/>
          </w:rPr>
          <w:t>.</w:t>
        </w:r>
      </w:ins>
    </w:p>
    <w:p w:rsidR="0032170F" w:rsidRPr="00091B77" w:rsidRDefault="0032170F" w:rsidP="0032170F">
      <w:pPr>
        <w:jc w:val="both"/>
        <w:rPr>
          <w:lang w:eastAsia="ja-JP"/>
        </w:rPr>
      </w:pPr>
    </w:p>
    <w:p w:rsidR="0032170F" w:rsidRPr="00091B77" w:rsidRDefault="0032170F" w:rsidP="0032170F">
      <w:pPr>
        <w:keepNext/>
        <w:keepLines/>
        <w:jc w:val="both"/>
      </w:pPr>
      <w:r w:rsidRPr="00091B77">
        <w:t xml:space="preserve">The MEP on-demand OAM insertion process is defined in clause 9.4.1.1, the MEP OAM </w:t>
      </w:r>
      <w:r w:rsidRPr="00091B77">
        <w:rPr>
          <w:lang w:eastAsia="ja-JP"/>
        </w:rPr>
        <w:t>o</w:t>
      </w:r>
      <w:r w:rsidRPr="00091B77">
        <w:t>n</w:t>
      </w:r>
      <w:r w:rsidRPr="00091B77">
        <w:noBreakHyphen/>
        <w:t>demand extraction process in clause 9.4.1.2, the MIP OAM extraction process in clause 9.4.2.1, and the MIP OAM insertion process in clause 9.4.2.2. In summary, they insert and extract ETH_CI OAM signals into and from the stream of ETH_C</w:t>
      </w:r>
      <w:r w:rsidRPr="00091B77">
        <w:rPr>
          <w:lang w:eastAsia="ja-JP"/>
        </w:rPr>
        <w:t>I</w:t>
      </w:r>
      <w:r w:rsidRPr="00091B77">
        <w:t>_D traffic units and the complementing P and D signals going through an MEP and MIP; the extraction is based on MEL and Opcode. Furthermore, the insertion process inserts the correct MEL and SA values into the OAM traffic units.</w:t>
      </w:r>
    </w:p>
    <w:p w:rsidR="0032170F" w:rsidRPr="00091B77" w:rsidRDefault="00FD33EC" w:rsidP="0032170F">
      <w:pPr>
        <w:keepNext/>
        <w:keepLines/>
        <w:spacing w:before="240" w:after="120"/>
        <w:jc w:val="center"/>
      </w:pPr>
      <w:r>
        <w:rPr>
          <w:noProof/>
          <w:lang w:val="en-US" w:eastAsia="ja-JP"/>
        </w:rPr>
        <w:pict>
          <v:shape id="図 6" o:spid="_x0000_i1031" type="#_x0000_t75" style="width:481.3pt;height:273.15pt;visibility:visible;mso-wrap-style:square">
            <v:imagedata r:id="rId15" o:title=""/>
          </v:shape>
        </w:pict>
      </w:r>
    </w:p>
    <w:p w:rsidR="0032170F" w:rsidRPr="00091B77" w:rsidRDefault="0032170F" w:rsidP="0032170F">
      <w:pPr>
        <w:keepLines/>
        <w:spacing w:before="240" w:after="120"/>
        <w:jc w:val="center"/>
        <w:rPr>
          <w:b/>
        </w:rPr>
      </w:pPr>
      <w:r w:rsidRPr="00091B77">
        <w:rPr>
          <w:b/>
        </w:rPr>
        <w:t xml:space="preserve">Figure 8-81 – Overview of processes involved with an </w:t>
      </w:r>
      <w:r w:rsidRPr="00091B77">
        <w:rPr>
          <w:b/>
          <w:lang w:eastAsia="ja-JP"/>
        </w:rPr>
        <w:t xml:space="preserve">on-demand </w:t>
      </w:r>
      <w:del w:id="145" w:author="asakurai" w:date="2013-03-01T06:37:00Z">
        <w:r w:rsidRPr="00091B77" w:rsidDel="00196750">
          <w:rPr>
            <w:b/>
            <w:lang w:eastAsia="ja-JP"/>
          </w:rPr>
          <w:br/>
        </w:r>
      </w:del>
      <w:ins w:id="146" w:author="asakurai" w:date="2013-03-01T06:37:00Z">
        <w:r w:rsidRPr="00091B77">
          <w:rPr>
            <w:rFonts w:hint="eastAsia"/>
            <w:b/>
            <w:lang w:eastAsia="ja-JP"/>
          </w:rPr>
          <w:t>single</w:t>
        </w:r>
      </w:ins>
      <w:ins w:id="147" w:author="asakurai" w:date="2013-03-01T06:35:00Z">
        <w:r w:rsidRPr="00091B77">
          <w:rPr>
            <w:rFonts w:hint="eastAsia"/>
            <w:b/>
            <w:lang w:eastAsia="ja-JP"/>
          </w:rPr>
          <w:t xml:space="preserve">-ended </w:t>
        </w:r>
      </w:ins>
      <w:r w:rsidRPr="00091B77">
        <w:rPr>
          <w:b/>
        </w:rPr>
        <w:t>synthetic loss measurement protocol</w:t>
      </w:r>
    </w:p>
    <w:p w:rsidR="0032170F" w:rsidRPr="00091B77" w:rsidRDefault="0032170F" w:rsidP="0032170F">
      <w:pPr>
        <w:spacing w:before="360"/>
        <w:jc w:val="both"/>
      </w:pPr>
      <w:r w:rsidRPr="00091B77">
        <w:t xml:space="preserve">The SL protocol is controlled by the </w:t>
      </w:r>
      <w:r w:rsidRPr="00091B77">
        <w:rPr>
          <w:lang w:eastAsia="ja-JP"/>
        </w:rPr>
        <w:t xml:space="preserve">on-demand </w:t>
      </w:r>
      <w:r w:rsidRPr="00091B77">
        <w:t>SL c</w:t>
      </w:r>
      <w:r w:rsidRPr="00091B77">
        <w:rPr>
          <w:lang w:eastAsia="ja-JP"/>
        </w:rPr>
        <w:t xml:space="preserve">ontrol </w:t>
      </w:r>
      <w:r w:rsidRPr="00091B77">
        <w:t>process.</w:t>
      </w:r>
    </w:p>
    <w:p w:rsidR="0032170F" w:rsidRPr="00091B77" w:rsidRDefault="0032170F" w:rsidP="0032170F">
      <w:pPr>
        <w:jc w:val="both"/>
      </w:pPr>
      <w:r w:rsidRPr="00091B77">
        <w:t xml:space="preserve">The </w:t>
      </w:r>
      <w:r w:rsidRPr="00091B77">
        <w:rPr>
          <w:lang w:eastAsia="ja-JP"/>
        </w:rPr>
        <w:t xml:space="preserve">on-demand </w:t>
      </w:r>
      <w:r w:rsidRPr="00091B77">
        <w:t xml:space="preserve">SL </w:t>
      </w:r>
      <w:r w:rsidRPr="00091B77">
        <w:rPr>
          <w:lang w:eastAsia="ja-JP"/>
        </w:rPr>
        <w:t>control</w:t>
      </w:r>
      <w:r w:rsidRPr="00091B77">
        <w:t xml:space="preserve"> process is activated upon receipt of the MI_SL_Start(DA,P,</w:t>
      </w:r>
      <w:r w:rsidRPr="00091B77">
        <w:rPr>
          <w:lang w:eastAsia="ja-JP"/>
        </w:rPr>
        <w:t>Test_ID,</w:t>
      </w:r>
      <w:r w:rsidRPr="00091B77">
        <w:t xml:space="preserve">Length,Period) signal and remains activated until the MI_SL_Terminate signal is received. </w:t>
      </w:r>
      <w:r w:rsidRPr="00091B77">
        <w:rPr>
          <w:lang w:eastAsia="ja-JP"/>
        </w:rPr>
        <w:t>T</w:t>
      </w:r>
      <w:r w:rsidRPr="00091B77">
        <w:t>he measured synthetic loss values are output via the MI_SL_Result(N_TF,N_LF,F_TF,F_LF) signal</w:t>
      </w:r>
      <w:r w:rsidRPr="00091B77">
        <w:rPr>
          <w:rFonts w:hint="eastAsia"/>
          <w:lang w:eastAsia="ja-JP"/>
        </w:rPr>
        <w:t xml:space="preserve"> </w:t>
      </w:r>
      <w:r w:rsidRPr="00091B77">
        <w:t>when the process is terminated by the MI_SL_Terminate signal or when an intermediate result is requested via the MI_SL_Intermediate_Re</w:t>
      </w:r>
      <w:r w:rsidRPr="00091B77">
        <w:rPr>
          <w:lang w:eastAsia="ja-JP"/>
        </w:rPr>
        <w:t>quest</w:t>
      </w:r>
      <w:r w:rsidRPr="00091B77">
        <w:t xml:space="preserve"> signal.</w:t>
      </w:r>
    </w:p>
    <w:p w:rsidR="0032170F" w:rsidRPr="00091B77" w:rsidRDefault="0032170F" w:rsidP="0032170F">
      <w:pPr>
        <w:jc w:val="both"/>
      </w:pPr>
      <w:r w:rsidRPr="00091B77">
        <w:t>The SLM generation process generates SLM traffic units that pass through MIPs transparently, but are received and processed by SLM reception processes in MEPs. The SLR generation process may generate an SLR traffic unit in response. This SLR traffic unit also passes transparently through MIPs, but is received and processed by SLR reception processes in MEPs.</w:t>
      </w:r>
    </w:p>
    <w:p w:rsidR="0032170F" w:rsidRPr="00091B77" w:rsidRDefault="0032170F" w:rsidP="0032170F">
      <w:pPr>
        <w:jc w:val="both"/>
        <w:rPr>
          <w:lang w:eastAsia="ja-JP"/>
        </w:rPr>
      </w:pPr>
      <w:r w:rsidRPr="00091B77">
        <w:t xml:space="preserve">Figure 8-82 shows the different processes inside MEPs and MIPs that are involved in the proactive </w:t>
      </w:r>
      <w:ins w:id="148" w:author="asakurai" w:date="2013-03-01T06:37:00Z">
        <w:r w:rsidRPr="00091B77">
          <w:rPr>
            <w:rFonts w:hint="eastAsia"/>
            <w:lang w:eastAsia="ja-JP"/>
          </w:rPr>
          <w:t>single</w:t>
        </w:r>
      </w:ins>
      <w:ins w:id="149" w:author="asakurai" w:date="2013-03-01T06:35:00Z">
        <w:r w:rsidRPr="00091B77">
          <w:rPr>
            <w:rFonts w:hint="eastAsia"/>
            <w:lang w:eastAsia="ja-JP"/>
          </w:rPr>
          <w:t xml:space="preserve">-ended </w:t>
        </w:r>
      </w:ins>
      <w:r w:rsidRPr="00091B77">
        <w:t>synthetic loss measurement protocol.</w:t>
      </w:r>
    </w:p>
    <w:p w:rsidR="0032170F" w:rsidRPr="00091B77" w:rsidRDefault="0032170F" w:rsidP="0032170F">
      <w:pPr>
        <w:jc w:val="both"/>
        <w:rPr>
          <w:lang w:eastAsia="ja-JP"/>
        </w:rPr>
      </w:pPr>
      <w:r w:rsidRPr="00091B77">
        <w:t xml:space="preserve">The MEP </w:t>
      </w:r>
      <w:r w:rsidRPr="00091B77">
        <w:rPr>
          <w:lang w:eastAsia="ja-JP"/>
        </w:rPr>
        <w:t>p</w:t>
      </w:r>
      <w:r w:rsidRPr="00091B77">
        <w:t xml:space="preserve">roactive OAM insertion process is defined in clause 9.2.1.1, the MEP OAM </w:t>
      </w:r>
      <w:r w:rsidRPr="00091B77">
        <w:rPr>
          <w:lang w:eastAsia="ja-JP"/>
        </w:rPr>
        <w:t>p</w:t>
      </w:r>
      <w:r w:rsidRPr="00091B77">
        <w:t>roactive extraction process in clause 9.2.1.2, the MIP OAM extraction process in clause 9.4.2.1, and the MIP OAM insertion process in clause 9.4.2.2. In summary, they insert and extract ETH_CI OAM signals into and from the stream of ETH_C</w:t>
      </w:r>
      <w:r w:rsidRPr="00091B77">
        <w:rPr>
          <w:lang w:eastAsia="ja-JP"/>
        </w:rPr>
        <w:t>I</w:t>
      </w:r>
      <w:r w:rsidRPr="00091B77">
        <w:t>_D traffic units and the complementing P and D signals going through an MEP and MIP; the extraction is based on MEL and Opcode. Furthermore, the insertion process inserts the correct MEL and SA values into the OAM traffic units.</w:t>
      </w:r>
    </w:p>
    <w:p w:rsidR="0032170F" w:rsidRPr="00091B77" w:rsidRDefault="00FD33EC" w:rsidP="0032170F">
      <w:pPr>
        <w:keepNext/>
        <w:keepLines/>
        <w:spacing w:before="240" w:after="120"/>
        <w:jc w:val="center"/>
      </w:pPr>
      <w:r>
        <w:rPr>
          <w:noProof/>
          <w:lang w:val="en-US" w:eastAsia="ja-JP"/>
        </w:rPr>
        <w:pict>
          <v:shape id="Picture 145" o:spid="_x0000_i1032" type="#_x0000_t75" style="width:473.5pt;height:266.85pt;visibility:visible;mso-wrap-style:square">
            <v:imagedata r:id="rId16" o:title=""/>
          </v:shape>
        </w:pict>
      </w:r>
    </w:p>
    <w:p w:rsidR="0032170F" w:rsidRPr="00091B77" w:rsidRDefault="0032170F" w:rsidP="0032170F">
      <w:pPr>
        <w:keepLines/>
        <w:spacing w:before="240" w:after="120"/>
        <w:jc w:val="center"/>
        <w:rPr>
          <w:b/>
        </w:rPr>
      </w:pPr>
      <w:r w:rsidRPr="00091B77">
        <w:rPr>
          <w:b/>
        </w:rPr>
        <w:t xml:space="preserve">Figure 8-82 – Overview of processes involved with a </w:t>
      </w:r>
      <w:r w:rsidRPr="00091B77">
        <w:rPr>
          <w:b/>
          <w:lang w:eastAsia="ja-JP"/>
        </w:rPr>
        <w:t xml:space="preserve">proactive </w:t>
      </w:r>
      <w:r w:rsidRPr="00091B77">
        <w:rPr>
          <w:b/>
          <w:lang w:eastAsia="ja-JP"/>
        </w:rPr>
        <w:br/>
      </w:r>
      <w:ins w:id="150" w:author="asakurai" w:date="2013-03-01T06:37:00Z">
        <w:r w:rsidRPr="00091B77">
          <w:rPr>
            <w:rFonts w:hint="eastAsia"/>
            <w:b/>
            <w:lang w:eastAsia="ja-JP"/>
          </w:rPr>
          <w:t>single-</w:t>
        </w:r>
      </w:ins>
      <w:ins w:id="151" w:author="asakurai" w:date="2013-03-01T06:35:00Z">
        <w:r w:rsidRPr="00091B77">
          <w:rPr>
            <w:rFonts w:hint="eastAsia"/>
            <w:b/>
            <w:lang w:eastAsia="ja-JP"/>
          </w:rPr>
          <w:t xml:space="preserve">ended </w:t>
        </w:r>
      </w:ins>
      <w:r w:rsidRPr="00091B77">
        <w:rPr>
          <w:b/>
        </w:rPr>
        <w:t>synthetic loss measurement protocol</w:t>
      </w:r>
    </w:p>
    <w:p w:rsidR="0032170F" w:rsidRPr="00091B77" w:rsidRDefault="0032170F" w:rsidP="0032170F">
      <w:pPr>
        <w:spacing w:before="360"/>
        <w:jc w:val="both"/>
      </w:pPr>
      <w:r w:rsidRPr="00091B77">
        <w:t>The SL protocol is controlled by the proactive SL c</w:t>
      </w:r>
      <w:r w:rsidRPr="00091B77">
        <w:rPr>
          <w:lang w:eastAsia="ja-JP"/>
        </w:rPr>
        <w:t>ontrol</w:t>
      </w:r>
      <w:r w:rsidRPr="00091B77">
        <w:t xml:space="preserve"> processes.</w:t>
      </w:r>
    </w:p>
    <w:p w:rsidR="0032170F" w:rsidRPr="00091B77" w:rsidRDefault="0032170F" w:rsidP="0032170F">
      <w:pPr>
        <w:jc w:val="both"/>
        <w:rPr>
          <w:lang w:eastAsia="ja-JP"/>
        </w:rPr>
      </w:pPr>
      <w:r w:rsidRPr="00091B77">
        <w:t>The proactive SL c</w:t>
      </w:r>
      <w:r w:rsidRPr="00091B77">
        <w:rPr>
          <w:lang w:eastAsia="ja-JP"/>
        </w:rPr>
        <w:t>ontrol</w:t>
      </w:r>
      <w:r w:rsidRPr="00091B77">
        <w:t xml:space="preserve"> process is activated upon receipt of the MI_SL_</w:t>
      </w:r>
      <w:r w:rsidRPr="00091B77">
        <w:rPr>
          <w:lang w:eastAsia="ja-JP"/>
        </w:rPr>
        <w:t>Enable</w:t>
      </w:r>
      <w:r w:rsidRPr="00091B77">
        <w:t xml:space="preserve"> signal and remains activated until the signal is </w:t>
      </w:r>
      <w:r w:rsidRPr="00091B77">
        <w:rPr>
          <w:lang w:eastAsia="ja-JP"/>
        </w:rPr>
        <w:t>deactivated</w:t>
      </w:r>
      <w:r w:rsidRPr="00091B77">
        <w:t xml:space="preserve">. The measured </w:t>
      </w:r>
      <w:r w:rsidRPr="00091B77">
        <w:rPr>
          <w:lang w:eastAsia="ja-JP"/>
        </w:rPr>
        <w:t>results</w:t>
      </w:r>
      <w:r w:rsidRPr="00091B77">
        <w:t xml:space="preserve"> are output every 1s </w:t>
      </w:r>
      <w:r w:rsidRPr="00091B77">
        <w:rPr>
          <w:lang w:eastAsia="ja-JP"/>
        </w:rPr>
        <w:t>using</w:t>
      </w:r>
      <w:r w:rsidRPr="00091B77">
        <w:t xml:space="preserve"> the RI_SL_</w:t>
      </w:r>
      <w:r w:rsidRPr="00091B77">
        <w:rPr>
          <w:lang w:eastAsia="ja-JP"/>
        </w:rPr>
        <w:t xml:space="preserve">Result </w:t>
      </w:r>
      <w:r w:rsidRPr="00091B77">
        <w:t>(N_TF, N_LF, F_TF, F_LF) signal.</w:t>
      </w:r>
    </w:p>
    <w:p w:rsidR="0032170F" w:rsidRPr="00091B77" w:rsidRDefault="0032170F" w:rsidP="0032170F">
      <w:pPr>
        <w:jc w:val="both"/>
        <w:rPr>
          <w:lang w:eastAsia="ja-JP"/>
        </w:rPr>
      </w:pPr>
    </w:p>
    <w:p w:rsidR="0032170F" w:rsidRPr="00091B77" w:rsidRDefault="0032170F" w:rsidP="0032170F">
      <w:pPr>
        <w:keepNext/>
        <w:keepLines/>
        <w:numPr>
          <w:ilvl w:val="0"/>
          <w:numId w:val="7"/>
        </w:numPr>
        <w:spacing w:before="360"/>
        <w:jc w:val="both"/>
        <w:outlineLvl w:val="0"/>
        <w:rPr>
          <w:b/>
          <w:highlight w:val="green"/>
          <w:lang w:eastAsia="ja-JP"/>
        </w:rPr>
      </w:pPr>
      <w:r w:rsidRPr="00091B77">
        <w:rPr>
          <w:rFonts w:hint="eastAsia"/>
          <w:b/>
          <w:highlight w:val="green"/>
          <w:lang w:eastAsia="ja-JP"/>
        </w:rPr>
        <w:t xml:space="preserve">Update clauses 8.1.15 and 8.1.15.1 </w:t>
      </w:r>
    </w:p>
    <w:p w:rsidR="0032170F" w:rsidRPr="00091B77" w:rsidRDefault="0032170F" w:rsidP="0032170F">
      <w:pPr>
        <w:keepNext/>
        <w:keepLines/>
        <w:spacing w:before="160"/>
        <w:ind w:left="794" w:hanging="794"/>
        <w:outlineLvl w:val="2"/>
        <w:rPr>
          <w:b/>
        </w:rPr>
      </w:pPr>
      <w:bookmarkStart w:id="152" w:name="_Toc319901738"/>
      <w:r w:rsidRPr="00091B77">
        <w:rPr>
          <w:b/>
        </w:rPr>
        <w:t>8.1.1</w:t>
      </w:r>
      <w:r w:rsidRPr="00091B77">
        <w:rPr>
          <w:b/>
          <w:lang w:eastAsia="ja-JP"/>
        </w:rPr>
        <w:t>5</w:t>
      </w:r>
      <w:r w:rsidRPr="00091B77">
        <w:rPr>
          <w:b/>
        </w:rPr>
        <w:tab/>
      </w:r>
      <w:ins w:id="153" w:author="asakurai" w:date="2013-03-01T06:37:00Z">
        <w:r w:rsidRPr="00091B77">
          <w:rPr>
            <w:rFonts w:hint="eastAsia"/>
            <w:b/>
            <w:lang w:eastAsia="ja-JP"/>
          </w:rPr>
          <w:t>Dua</w:t>
        </w:r>
      </w:ins>
      <w:ins w:id="154" w:author="asakurai" w:date="2013-06-05T16:45:00Z">
        <w:r w:rsidRPr="00091B77">
          <w:rPr>
            <w:rFonts w:hint="eastAsia"/>
            <w:b/>
            <w:lang w:eastAsia="ja-JP"/>
          </w:rPr>
          <w:t>l</w:t>
        </w:r>
      </w:ins>
      <w:ins w:id="155" w:author="asakurai" w:date="2013-03-01T06:37:00Z">
        <w:r w:rsidRPr="00091B77">
          <w:rPr>
            <w:rFonts w:hint="eastAsia"/>
            <w:b/>
            <w:lang w:eastAsia="ja-JP"/>
          </w:rPr>
          <w:t>-</w:t>
        </w:r>
      </w:ins>
      <w:ins w:id="156" w:author="asakurai" w:date="2013-03-01T06:36:00Z">
        <w:r w:rsidRPr="00091B77">
          <w:rPr>
            <w:rFonts w:hint="eastAsia"/>
            <w:b/>
            <w:lang w:eastAsia="ja-JP"/>
          </w:rPr>
          <w:t>ended</w:t>
        </w:r>
      </w:ins>
      <w:del w:id="157" w:author="asakurai" w:date="2013-03-01T06:36:00Z">
        <w:r w:rsidRPr="00091B77" w:rsidDel="00196750">
          <w:rPr>
            <w:b/>
            <w:lang w:eastAsia="ja-JP"/>
          </w:rPr>
          <w:delText>One-way</w:delText>
        </w:r>
      </w:del>
      <w:r w:rsidRPr="00091B77">
        <w:rPr>
          <w:b/>
          <w:lang w:eastAsia="ja-JP"/>
        </w:rPr>
        <w:t xml:space="preserve"> </w:t>
      </w:r>
      <w:r w:rsidRPr="00091B77">
        <w:rPr>
          <w:b/>
        </w:rPr>
        <w:t xml:space="preserve">synthetic </w:t>
      </w:r>
      <w:r w:rsidRPr="00091B77">
        <w:rPr>
          <w:b/>
          <w:lang w:eastAsia="ja-JP"/>
        </w:rPr>
        <w:t>l</w:t>
      </w:r>
      <w:r w:rsidRPr="00091B77">
        <w:rPr>
          <w:b/>
        </w:rPr>
        <w:t xml:space="preserve">oss </w:t>
      </w:r>
      <w:r w:rsidRPr="00091B77">
        <w:rPr>
          <w:b/>
          <w:lang w:eastAsia="ja-JP"/>
        </w:rPr>
        <w:t>m</w:t>
      </w:r>
      <w:r w:rsidRPr="00091B77">
        <w:rPr>
          <w:b/>
        </w:rPr>
        <w:t xml:space="preserve">easurement </w:t>
      </w:r>
      <w:r w:rsidRPr="00091B77">
        <w:rPr>
          <w:b/>
          <w:lang w:eastAsia="ja-JP"/>
        </w:rPr>
        <w:t>(1SL) processes</w:t>
      </w:r>
      <w:bookmarkEnd w:id="152"/>
    </w:p>
    <w:p w:rsidR="0032170F" w:rsidRPr="00091B77" w:rsidRDefault="0032170F" w:rsidP="0032170F">
      <w:pPr>
        <w:keepNext/>
        <w:keepLines/>
        <w:tabs>
          <w:tab w:val="clear" w:pos="794"/>
          <w:tab w:val="left" w:pos="1021"/>
        </w:tabs>
        <w:spacing w:before="160"/>
        <w:ind w:left="1021" w:hanging="1021"/>
        <w:outlineLvl w:val="3"/>
        <w:rPr>
          <w:b/>
          <w:lang w:eastAsia="ja-JP"/>
        </w:rPr>
      </w:pPr>
      <w:bookmarkStart w:id="158" w:name="_Toc319901739"/>
      <w:r w:rsidRPr="00091B77">
        <w:rPr>
          <w:b/>
        </w:rPr>
        <w:t>8.1.1</w:t>
      </w:r>
      <w:r w:rsidRPr="00091B77">
        <w:rPr>
          <w:b/>
          <w:lang w:eastAsia="ja-JP"/>
        </w:rPr>
        <w:t>5</w:t>
      </w:r>
      <w:r w:rsidRPr="00091B77">
        <w:rPr>
          <w:b/>
        </w:rPr>
        <w:t>.1</w:t>
      </w:r>
      <w:r w:rsidRPr="00091B77">
        <w:rPr>
          <w:b/>
        </w:rPr>
        <w:tab/>
        <w:t>Overview</w:t>
      </w:r>
      <w:bookmarkEnd w:id="158"/>
    </w:p>
    <w:p w:rsidR="0032170F" w:rsidRPr="00091B77" w:rsidRDefault="0032170F" w:rsidP="0032170F">
      <w:pPr>
        <w:jc w:val="both"/>
      </w:pPr>
      <w:r w:rsidRPr="00091B77">
        <w:t>Figure 8-91 shows the different processes inside MEPs and MIPs that are involved in the</w:t>
      </w:r>
      <w:r w:rsidRPr="00091B77">
        <w:rPr>
          <w:lang w:eastAsia="ja-JP"/>
        </w:rPr>
        <w:t xml:space="preserve"> on-demand </w:t>
      </w:r>
      <w:ins w:id="159" w:author="asakurai" w:date="2013-03-01T06:37:00Z">
        <w:r w:rsidRPr="00091B77">
          <w:rPr>
            <w:rFonts w:hint="eastAsia"/>
            <w:lang w:eastAsia="ja-JP"/>
          </w:rPr>
          <w:t>dual</w:t>
        </w:r>
      </w:ins>
      <w:ins w:id="160" w:author="asakurai" w:date="2013-03-01T06:36:00Z">
        <w:r w:rsidRPr="00091B77">
          <w:rPr>
            <w:rFonts w:hint="eastAsia"/>
            <w:lang w:eastAsia="ja-JP"/>
          </w:rPr>
          <w:t>-ended</w:t>
        </w:r>
      </w:ins>
      <w:del w:id="161" w:author="asakurai" w:date="2013-03-01T06:36:00Z">
        <w:r w:rsidRPr="00091B77" w:rsidDel="00196750">
          <w:rPr>
            <w:lang w:eastAsia="ja-JP"/>
          </w:rPr>
          <w:delText>o</w:delText>
        </w:r>
        <w:r w:rsidRPr="00091B77" w:rsidDel="00196750">
          <w:delText>ne-way</w:delText>
        </w:r>
      </w:del>
      <w:r w:rsidRPr="00091B77">
        <w:t xml:space="preserve"> synthetic loss measurement protocol.</w:t>
      </w:r>
    </w:p>
    <w:p w:rsidR="0032170F" w:rsidRPr="00091B77" w:rsidRDefault="0032170F" w:rsidP="0032170F">
      <w:pPr>
        <w:jc w:val="both"/>
        <w:rPr>
          <w:ins w:id="162" w:author="asakurai" w:date="2013-03-01T06:36:00Z"/>
          <w:sz w:val="22"/>
          <w:szCs w:val="22"/>
          <w:lang w:eastAsia="ja-JP"/>
        </w:rPr>
      </w:pPr>
      <w:ins w:id="163" w:author="asakurai" w:date="2013-03-01T06:36:00Z">
        <w:r w:rsidRPr="00091B77">
          <w:rPr>
            <w:sz w:val="22"/>
            <w:szCs w:val="22"/>
          </w:rPr>
          <w:t>NOTE</w:t>
        </w:r>
        <w:r w:rsidRPr="00091B77">
          <w:rPr>
            <w:rFonts w:hint="eastAsia"/>
            <w:sz w:val="22"/>
            <w:szCs w:val="22"/>
            <w:lang w:eastAsia="ja-JP"/>
          </w:rPr>
          <w:t xml:space="preserve"> -</w:t>
        </w:r>
        <w:r w:rsidRPr="00091B77">
          <w:rPr>
            <w:sz w:val="22"/>
            <w:szCs w:val="22"/>
          </w:rPr>
          <w:t xml:space="preserve"> In previous </w:t>
        </w:r>
        <w:r w:rsidRPr="00091B77">
          <w:rPr>
            <w:rFonts w:hint="eastAsia"/>
            <w:sz w:val="22"/>
            <w:szCs w:val="22"/>
            <w:lang w:eastAsia="ja-JP"/>
          </w:rPr>
          <w:t>versions</w:t>
        </w:r>
        <w:r w:rsidRPr="00091B77">
          <w:rPr>
            <w:sz w:val="22"/>
            <w:szCs w:val="22"/>
          </w:rPr>
          <w:t xml:space="preserve"> of this recommendation, </w:t>
        </w:r>
      </w:ins>
      <w:ins w:id="164" w:author="asakurai" w:date="2013-03-01T06:37:00Z">
        <w:r w:rsidRPr="00091B77">
          <w:rPr>
            <w:rFonts w:hint="eastAsia"/>
            <w:sz w:val="22"/>
            <w:szCs w:val="22"/>
            <w:lang w:eastAsia="ja-JP"/>
          </w:rPr>
          <w:t>dual</w:t>
        </w:r>
      </w:ins>
      <w:ins w:id="165" w:author="asakurai" w:date="2013-03-01T06:36:00Z">
        <w:r w:rsidRPr="00091B77">
          <w:rPr>
            <w:sz w:val="22"/>
            <w:szCs w:val="22"/>
          </w:rPr>
          <w:t>-</w:t>
        </w:r>
        <w:r w:rsidRPr="00091B77">
          <w:rPr>
            <w:rFonts w:hint="eastAsia"/>
            <w:sz w:val="22"/>
            <w:szCs w:val="22"/>
            <w:lang w:eastAsia="ja-JP"/>
          </w:rPr>
          <w:t>e</w:t>
        </w:r>
        <w:r w:rsidRPr="00091B77">
          <w:rPr>
            <w:sz w:val="22"/>
            <w:szCs w:val="22"/>
          </w:rPr>
          <w:t xml:space="preserve">nded </w:t>
        </w:r>
        <w:r w:rsidRPr="00091B77">
          <w:rPr>
            <w:rFonts w:hint="eastAsia"/>
            <w:sz w:val="22"/>
            <w:szCs w:val="22"/>
            <w:lang w:eastAsia="ja-JP"/>
          </w:rPr>
          <w:t xml:space="preserve">synthetic loss measurement is </w:t>
        </w:r>
        <w:r w:rsidRPr="00091B77">
          <w:rPr>
            <w:sz w:val="22"/>
            <w:szCs w:val="22"/>
          </w:rPr>
          <w:t xml:space="preserve">known as </w:t>
        </w:r>
      </w:ins>
      <w:ins w:id="166" w:author="asakurai" w:date="2013-03-01T06:37:00Z">
        <w:r w:rsidRPr="00091B77">
          <w:rPr>
            <w:rFonts w:hint="eastAsia"/>
            <w:sz w:val="22"/>
            <w:szCs w:val="22"/>
            <w:lang w:eastAsia="ja-JP"/>
          </w:rPr>
          <w:t>one</w:t>
        </w:r>
      </w:ins>
      <w:ins w:id="167" w:author="asakurai" w:date="2013-03-01T06:36:00Z">
        <w:r w:rsidRPr="00091B77">
          <w:rPr>
            <w:sz w:val="22"/>
            <w:szCs w:val="22"/>
          </w:rPr>
          <w:t xml:space="preserve">-way </w:t>
        </w:r>
        <w:r w:rsidRPr="00091B77">
          <w:rPr>
            <w:rFonts w:hint="eastAsia"/>
            <w:sz w:val="22"/>
            <w:szCs w:val="22"/>
            <w:lang w:eastAsia="ja-JP"/>
          </w:rPr>
          <w:t>synthetic loss measurement</w:t>
        </w:r>
        <w:r w:rsidRPr="00091B77">
          <w:rPr>
            <w:sz w:val="22"/>
            <w:szCs w:val="22"/>
          </w:rPr>
          <w:t>.</w:t>
        </w:r>
        <w:r w:rsidRPr="00091B77">
          <w:rPr>
            <w:rFonts w:hint="eastAsia"/>
            <w:sz w:val="22"/>
            <w:szCs w:val="22"/>
            <w:lang w:eastAsia="ja-JP"/>
          </w:rPr>
          <w:t xml:space="preserve"> In regard to those definitions, refer to </w:t>
        </w:r>
      </w:ins>
      <w:ins w:id="168" w:author="asakurai-2013-07" w:date="2013-07-06T04:07:00Z">
        <w:r w:rsidR="0034531B" w:rsidRPr="00091B77">
          <w:rPr>
            <w:sz w:val="22"/>
            <w:szCs w:val="22"/>
            <w:lang w:eastAsia="ja-JP"/>
          </w:rPr>
          <w:t>Recommendation ITU-T G.80</w:t>
        </w:r>
        <w:r w:rsidR="0034531B">
          <w:rPr>
            <w:rFonts w:hint="eastAsia"/>
            <w:sz w:val="22"/>
            <w:szCs w:val="22"/>
            <w:lang w:eastAsia="ja-JP"/>
          </w:rPr>
          <w:t>01</w:t>
        </w:r>
      </w:ins>
      <w:ins w:id="169" w:author="asakurai" w:date="2013-03-01T06:36:00Z">
        <w:r w:rsidRPr="00091B77">
          <w:rPr>
            <w:rFonts w:hint="eastAsia"/>
            <w:sz w:val="22"/>
            <w:szCs w:val="22"/>
            <w:lang w:eastAsia="ja-JP"/>
          </w:rPr>
          <w:t>.</w:t>
        </w:r>
      </w:ins>
    </w:p>
    <w:p w:rsidR="0032170F" w:rsidRPr="00091B77" w:rsidRDefault="0032170F" w:rsidP="0032170F">
      <w:pPr>
        <w:jc w:val="both"/>
      </w:pPr>
      <w:r w:rsidRPr="00091B77">
        <w:t>The MEP on</w:t>
      </w:r>
      <w:r w:rsidRPr="00091B77">
        <w:rPr>
          <w:lang w:eastAsia="ja-JP"/>
        </w:rPr>
        <w:t>-d</w:t>
      </w:r>
      <w:r w:rsidRPr="00091B77">
        <w:t>emand</w:t>
      </w:r>
      <w:r w:rsidRPr="00091B77">
        <w:rPr>
          <w:lang w:eastAsia="ja-JP"/>
        </w:rPr>
        <w:t xml:space="preserve"> </w:t>
      </w:r>
      <w:r w:rsidRPr="00091B77">
        <w:t>OAM source insertion process is defined in clause 9.4.1.1, the MEP on</w:t>
      </w:r>
      <w:r w:rsidRPr="00091B77">
        <w:rPr>
          <w:lang w:eastAsia="ja-JP"/>
        </w:rPr>
        <w:t>-d</w:t>
      </w:r>
      <w:r w:rsidRPr="00091B77">
        <w:t>emand</w:t>
      </w:r>
      <w:r w:rsidRPr="00091B77">
        <w:rPr>
          <w:lang w:eastAsia="ja-JP"/>
        </w:rPr>
        <w:t xml:space="preserve"> </w:t>
      </w:r>
      <w:r w:rsidRPr="00091B77">
        <w:t>OAM sink extraction process in clause 9.4.1.2, the MIP on</w:t>
      </w:r>
      <w:r w:rsidRPr="00091B77">
        <w:rPr>
          <w:lang w:eastAsia="ja-JP"/>
        </w:rPr>
        <w:t>-d</w:t>
      </w:r>
      <w:r w:rsidRPr="00091B77">
        <w:t>emand</w:t>
      </w:r>
      <w:r w:rsidRPr="00091B77">
        <w:rPr>
          <w:lang w:eastAsia="ja-JP"/>
        </w:rPr>
        <w:t xml:space="preserve"> </w:t>
      </w:r>
      <w:r w:rsidRPr="00091B77">
        <w:t>OAM sink extraction process in clause 9.4.2.2. In summary, they insert and extract ETH_CI OAM signals into and from the stream of ETH_CI_D traffic units and the complementing P and DE signals going through an MEP and MIP; the extraction is based on MEL and Opcode. Furthermore, the insertion process inserts the correct MEL and SA values into the OAM traffic units.</w:t>
      </w:r>
    </w:p>
    <w:p w:rsidR="0032170F" w:rsidRPr="00091B77" w:rsidRDefault="00FD33EC" w:rsidP="0032170F">
      <w:pPr>
        <w:keepNext/>
        <w:keepLines/>
        <w:spacing w:before="240" w:after="120"/>
        <w:jc w:val="center"/>
        <w:rPr>
          <w:lang w:eastAsia="ja-JP"/>
        </w:rPr>
      </w:pPr>
      <w:r>
        <w:rPr>
          <w:noProof/>
          <w:lang w:val="en-US" w:eastAsia="ja-JP"/>
        </w:rPr>
        <w:pict>
          <v:shape id="図 8" o:spid="_x0000_i1033" type="#_x0000_t75" style="width:473.5pt;height:2in;visibility:visible;mso-wrap-style:square">
            <v:imagedata r:id="rId17" o:title=""/>
          </v:shape>
        </w:pict>
      </w:r>
    </w:p>
    <w:p w:rsidR="0032170F" w:rsidRPr="00091B77" w:rsidRDefault="0032170F" w:rsidP="0032170F">
      <w:pPr>
        <w:keepLines/>
        <w:spacing w:before="240" w:after="120"/>
        <w:jc w:val="center"/>
        <w:rPr>
          <w:b/>
          <w:bCs/>
          <w:lang w:eastAsia="ja-JP"/>
        </w:rPr>
      </w:pPr>
      <w:r w:rsidRPr="00091B77">
        <w:rPr>
          <w:b/>
          <w:bCs/>
        </w:rPr>
        <w:t xml:space="preserve">Figure 8-91 – Overview of processes involved with </w:t>
      </w:r>
      <w:r w:rsidRPr="00091B77">
        <w:rPr>
          <w:b/>
          <w:bCs/>
          <w:lang w:eastAsia="ja-JP"/>
        </w:rPr>
        <w:t xml:space="preserve">on-demand </w:t>
      </w:r>
      <w:r w:rsidRPr="00091B77">
        <w:rPr>
          <w:b/>
          <w:bCs/>
          <w:lang w:eastAsia="ja-JP"/>
        </w:rPr>
        <w:br/>
      </w:r>
      <w:ins w:id="170" w:author="asakurai" w:date="2013-03-01T06:37:00Z">
        <w:r w:rsidRPr="00091B77">
          <w:rPr>
            <w:rFonts w:hint="eastAsia"/>
            <w:b/>
            <w:bCs/>
            <w:lang w:eastAsia="ja-JP"/>
          </w:rPr>
          <w:t>dual-ended</w:t>
        </w:r>
      </w:ins>
      <w:del w:id="171" w:author="asakurai" w:date="2013-03-01T06:38:00Z">
        <w:r w:rsidRPr="00091B77" w:rsidDel="00196750">
          <w:rPr>
            <w:b/>
            <w:bCs/>
            <w:lang w:eastAsia="ja-JP"/>
          </w:rPr>
          <w:delText>one-way</w:delText>
        </w:r>
      </w:del>
      <w:r w:rsidRPr="00091B77">
        <w:rPr>
          <w:b/>
          <w:bCs/>
          <w:lang w:eastAsia="ja-JP"/>
        </w:rPr>
        <w:t xml:space="preserve"> s</w:t>
      </w:r>
      <w:r w:rsidRPr="00091B77">
        <w:rPr>
          <w:b/>
          <w:bCs/>
        </w:rPr>
        <w:t>ynthetic loss measurement</w:t>
      </w:r>
    </w:p>
    <w:p w:rsidR="0032170F" w:rsidRPr="00091B77" w:rsidRDefault="0032170F" w:rsidP="0032170F">
      <w:pPr>
        <w:spacing w:before="360"/>
        <w:jc w:val="both"/>
        <w:rPr>
          <w:lang w:eastAsia="ja-JP"/>
        </w:rPr>
      </w:pPr>
      <w:r w:rsidRPr="00091B77">
        <w:t xml:space="preserve">The </w:t>
      </w:r>
      <w:r w:rsidRPr="00091B77">
        <w:rPr>
          <w:lang w:eastAsia="ja-JP"/>
        </w:rPr>
        <w:t>on-demand 1</w:t>
      </w:r>
      <w:r w:rsidRPr="00091B77">
        <w:t xml:space="preserve">SL protocol is controlled by the </w:t>
      </w:r>
      <w:r w:rsidRPr="00091B77">
        <w:rPr>
          <w:lang w:eastAsia="ja-JP"/>
        </w:rPr>
        <w:t>on-demand 1</w:t>
      </w:r>
      <w:r w:rsidRPr="00091B77">
        <w:t xml:space="preserve">SL </w:t>
      </w:r>
      <w:r w:rsidRPr="00091B77">
        <w:rPr>
          <w:lang w:eastAsia="ja-JP"/>
        </w:rPr>
        <w:t xml:space="preserve">Control_So and 1SL Control_Sk </w:t>
      </w:r>
      <w:r w:rsidRPr="00091B77">
        <w:t>process</w:t>
      </w:r>
      <w:r w:rsidRPr="00091B77">
        <w:rPr>
          <w:lang w:eastAsia="ja-JP"/>
        </w:rPr>
        <w:t>es</w:t>
      </w:r>
      <w:r w:rsidRPr="00091B77">
        <w:t>.</w:t>
      </w:r>
      <w:r w:rsidRPr="00091B77">
        <w:rPr>
          <w:lang w:eastAsia="ja-JP"/>
        </w:rPr>
        <w:t xml:space="preserve"> </w:t>
      </w:r>
      <w:r w:rsidRPr="00091B77">
        <w:t xml:space="preserve">The </w:t>
      </w:r>
      <w:r w:rsidRPr="00091B77">
        <w:rPr>
          <w:lang w:eastAsia="ja-JP"/>
        </w:rPr>
        <w:t>on-demand 1SL</w:t>
      </w:r>
      <w:r w:rsidRPr="00091B77">
        <w:t xml:space="preserve"> Control_So process triggers the generation of </w:t>
      </w:r>
      <w:r w:rsidRPr="00091B77">
        <w:rPr>
          <w:lang w:eastAsia="ja-JP"/>
        </w:rPr>
        <w:t>1SL</w:t>
      </w:r>
      <w:r w:rsidRPr="00091B77">
        <w:t xml:space="preserve"> traffic units upon receipt of an MI_</w:t>
      </w:r>
      <w:r w:rsidRPr="00091B77">
        <w:rPr>
          <w:lang w:eastAsia="ja-JP"/>
        </w:rPr>
        <w:t>1SL</w:t>
      </w:r>
      <w:r w:rsidRPr="00091B77">
        <w:t>_Start(DA,P</w:t>
      </w:r>
      <w:r w:rsidRPr="00091B77">
        <w:rPr>
          <w:lang w:eastAsia="ja-JP"/>
        </w:rPr>
        <w:t>,</w:t>
      </w:r>
      <w:r w:rsidRPr="00091B77" w:rsidDel="00490EB5">
        <w:rPr>
          <w:lang w:eastAsia="ja-JP"/>
        </w:rPr>
        <w:t xml:space="preserve"> </w:t>
      </w:r>
      <w:r w:rsidRPr="00091B77">
        <w:rPr>
          <w:lang w:eastAsia="ja-JP"/>
        </w:rPr>
        <w:t>Test_ID,Length</w:t>
      </w:r>
      <w:r w:rsidRPr="00091B77">
        <w:t xml:space="preserve">,Period) signal. The </w:t>
      </w:r>
      <w:r w:rsidRPr="00091B77">
        <w:rPr>
          <w:lang w:eastAsia="ja-JP"/>
        </w:rPr>
        <w:t>on-demand 1SL</w:t>
      </w:r>
      <w:r w:rsidRPr="00091B77">
        <w:t xml:space="preserve"> Control_Sk process processes the information from received 1</w:t>
      </w:r>
      <w:r w:rsidRPr="00091B77">
        <w:rPr>
          <w:lang w:eastAsia="ja-JP"/>
        </w:rPr>
        <w:t>SL</w:t>
      </w:r>
      <w:r w:rsidRPr="00091B77">
        <w:t xml:space="preserve"> traffic units after receiving the MI_</w:t>
      </w:r>
      <w:r w:rsidRPr="00091B77">
        <w:rPr>
          <w:lang w:eastAsia="ja-JP"/>
        </w:rPr>
        <w:t>1SL</w:t>
      </w:r>
      <w:r w:rsidRPr="00091B77">
        <w:t>_Start(SA</w:t>
      </w:r>
      <w:r w:rsidRPr="00091B77">
        <w:rPr>
          <w:lang w:eastAsia="ja-JP"/>
        </w:rPr>
        <w:t>,Test_ID</w:t>
      </w:r>
      <w:r w:rsidRPr="00091B77">
        <w:t>) signal.</w:t>
      </w:r>
      <w:r w:rsidRPr="00091B77">
        <w:rPr>
          <w:rFonts w:hint="eastAsia"/>
          <w:lang w:eastAsia="ja-JP"/>
        </w:rPr>
        <w:t xml:space="preserve"> </w:t>
      </w:r>
      <w:r w:rsidRPr="00091B77">
        <w:t>The result is communicated by the sink MEP when the process is terminated by the MI_1SL_Terminate signal or when an intermediate result is requested via the MI_1SL_Intermediate_Re</w:t>
      </w:r>
      <w:r w:rsidRPr="00091B77">
        <w:rPr>
          <w:lang w:eastAsia="ja-JP"/>
        </w:rPr>
        <w:t>quest</w:t>
      </w:r>
      <w:r w:rsidRPr="00091B77">
        <w:t xml:space="preserve"> signal.</w:t>
      </w:r>
    </w:p>
    <w:p w:rsidR="0032170F" w:rsidRPr="00091B77" w:rsidRDefault="0032170F" w:rsidP="0032170F">
      <w:pPr>
        <w:jc w:val="both"/>
      </w:pPr>
      <w:r w:rsidRPr="00091B77">
        <w:t>The 1</w:t>
      </w:r>
      <w:r w:rsidRPr="00091B77">
        <w:rPr>
          <w:lang w:eastAsia="ja-JP"/>
        </w:rPr>
        <w:t>SL</w:t>
      </w:r>
      <w:r w:rsidRPr="00091B77">
        <w:t xml:space="preserve"> generation process generate</w:t>
      </w:r>
      <w:r w:rsidRPr="00091B77">
        <w:rPr>
          <w:lang w:eastAsia="ja-JP"/>
        </w:rPr>
        <w:t>s</w:t>
      </w:r>
      <w:r w:rsidRPr="00091B77">
        <w:t xml:space="preserve"> 1</w:t>
      </w:r>
      <w:r w:rsidRPr="00091B77">
        <w:rPr>
          <w:lang w:eastAsia="ja-JP"/>
        </w:rPr>
        <w:t>SL</w:t>
      </w:r>
      <w:r w:rsidRPr="00091B77">
        <w:t xml:space="preserve"> messages that pass transparently through MIPs and are received and processed by the 1</w:t>
      </w:r>
      <w:r w:rsidRPr="00091B77">
        <w:rPr>
          <w:lang w:eastAsia="ja-JP"/>
        </w:rPr>
        <w:t>SL</w:t>
      </w:r>
      <w:r w:rsidRPr="00091B77">
        <w:t xml:space="preserve"> reception process in MEPs.</w:t>
      </w:r>
    </w:p>
    <w:p w:rsidR="0032170F" w:rsidRPr="00091B77" w:rsidRDefault="0032170F" w:rsidP="0032170F">
      <w:pPr>
        <w:jc w:val="both"/>
      </w:pPr>
      <w:r w:rsidRPr="00091B77">
        <w:t>Figure 8-92 shows the different processes inside MEPs and MIPs that are involved in the</w:t>
      </w:r>
      <w:r w:rsidRPr="00091B77">
        <w:rPr>
          <w:lang w:eastAsia="ja-JP"/>
        </w:rPr>
        <w:t xml:space="preserve"> proactive </w:t>
      </w:r>
      <w:ins w:id="172" w:author="asakurai" w:date="2013-03-01T06:39:00Z">
        <w:r w:rsidRPr="00091B77">
          <w:rPr>
            <w:rFonts w:hint="eastAsia"/>
            <w:lang w:eastAsia="ja-JP"/>
          </w:rPr>
          <w:t>dual-ended</w:t>
        </w:r>
      </w:ins>
      <w:del w:id="173" w:author="asakurai" w:date="2013-03-01T06:39:00Z">
        <w:r w:rsidRPr="00091B77" w:rsidDel="00196750">
          <w:rPr>
            <w:lang w:eastAsia="ja-JP"/>
          </w:rPr>
          <w:delText>o</w:delText>
        </w:r>
        <w:r w:rsidRPr="00091B77" w:rsidDel="00196750">
          <w:delText>ne-way</w:delText>
        </w:r>
      </w:del>
      <w:r w:rsidRPr="00091B77">
        <w:t xml:space="preserve"> synthetic </w:t>
      </w:r>
      <w:r w:rsidRPr="00091B77">
        <w:rPr>
          <w:lang w:eastAsia="ja-JP"/>
        </w:rPr>
        <w:t>l</w:t>
      </w:r>
      <w:r w:rsidRPr="00091B77">
        <w:t>oss measurement protocol.</w:t>
      </w:r>
    </w:p>
    <w:p w:rsidR="0032170F" w:rsidRPr="00091B77" w:rsidRDefault="00FD33EC" w:rsidP="0032170F">
      <w:pPr>
        <w:keepNext/>
        <w:keepLines/>
        <w:spacing w:before="240" w:after="120"/>
        <w:jc w:val="center"/>
      </w:pPr>
      <w:r>
        <w:rPr>
          <w:noProof/>
          <w:lang w:val="en-US" w:eastAsia="ja-JP"/>
        </w:rPr>
        <w:pict>
          <v:shape id="Picture 137" o:spid="_x0000_i1034" type="#_x0000_t75" style="width:460.15pt;height:182.35pt;visibility:visible;mso-wrap-style:square">
            <v:imagedata r:id="rId18" o:title=""/>
          </v:shape>
        </w:pict>
      </w:r>
    </w:p>
    <w:p w:rsidR="0032170F" w:rsidRPr="00091B77" w:rsidRDefault="0032170F" w:rsidP="0032170F">
      <w:pPr>
        <w:keepLines/>
        <w:spacing w:before="240" w:after="120"/>
        <w:jc w:val="center"/>
        <w:rPr>
          <w:b/>
          <w:bCs/>
          <w:lang w:eastAsia="ja-JP"/>
        </w:rPr>
      </w:pPr>
      <w:r w:rsidRPr="00091B77">
        <w:rPr>
          <w:b/>
          <w:bCs/>
        </w:rPr>
        <w:t xml:space="preserve">Figure 8-92 – Overview of processes involved with </w:t>
      </w:r>
      <w:r w:rsidRPr="00091B77">
        <w:rPr>
          <w:b/>
          <w:bCs/>
          <w:lang w:eastAsia="ja-JP"/>
        </w:rPr>
        <w:t xml:space="preserve">proactive </w:t>
      </w:r>
      <w:r w:rsidRPr="00091B77">
        <w:rPr>
          <w:b/>
          <w:bCs/>
          <w:lang w:eastAsia="ja-JP"/>
        </w:rPr>
        <w:br/>
      </w:r>
      <w:ins w:id="174" w:author="asakurai" w:date="2013-03-01T06:38:00Z">
        <w:r w:rsidRPr="00091B77">
          <w:rPr>
            <w:rFonts w:hint="eastAsia"/>
            <w:b/>
            <w:bCs/>
            <w:lang w:eastAsia="ja-JP"/>
          </w:rPr>
          <w:t>dual-end</w:t>
        </w:r>
      </w:ins>
      <w:ins w:id="175" w:author="asakurai" w:date="2013-03-01T06:39:00Z">
        <w:r w:rsidRPr="00091B77">
          <w:rPr>
            <w:rFonts w:hint="eastAsia"/>
            <w:b/>
            <w:bCs/>
            <w:lang w:eastAsia="ja-JP"/>
          </w:rPr>
          <w:t>ed</w:t>
        </w:r>
      </w:ins>
      <w:del w:id="176" w:author="asakurai" w:date="2013-03-01T06:38:00Z">
        <w:r w:rsidRPr="00091B77" w:rsidDel="00196750">
          <w:rPr>
            <w:b/>
            <w:bCs/>
            <w:lang w:eastAsia="ja-JP"/>
          </w:rPr>
          <w:delText>one-way</w:delText>
        </w:r>
      </w:del>
      <w:r w:rsidRPr="00091B77">
        <w:rPr>
          <w:b/>
          <w:bCs/>
          <w:lang w:eastAsia="ja-JP"/>
        </w:rPr>
        <w:t xml:space="preserve"> s</w:t>
      </w:r>
      <w:r w:rsidRPr="00091B77">
        <w:rPr>
          <w:b/>
          <w:bCs/>
        </w:rPr>
        <w:t>ynthetic loss measurement</w:t>
      </w:r>
    </w:p>
    <w:p w:rsidR="0032170F" w:rsidRPr="00091B77" w:rsidRDefault="0032170F" w:rsidP="0032170F">
      <w:pPr>
        <w:spacing w:before="360"/>
        <w:jc w:val="both"/>
        <w:rPr>
          <w:lang w:eastAsia="ja-JP"/>
        </w:rPr>
      </w:pPr>
      <w:r w:rsidRPr="00091B77">
        <w:t>The MEP p</w:t>
      </w:r>
      <w:r w:rsidRPr="00091B77">
        <w:rPr>
          <w:lang w:eastAsia="ja-JP"/>
        </w:rPr>
        <w:t>roactive</w:t>
      </w:r>
      <w:r w:rsidRPr="00091B77">
        <w:t xml:space="preserve">-OAM source insertion process is defined in </w:t>
      </w:r>
      <w:r w:rsidRPr="00091B77">
        <w:rPr>
          <w:lang w:eastAsia="ja-JP"/>
        </w:rPr>
        <w:t xml:space="preserve">clause </w:t>
      </w:r>
      <w:r w:rsidRPr="00091B77">
        <w:t>9.</w:t>
      </w:r>
      <w:r w:rsidRPr="00091B77">
        <w:rPr>
          <w:lang w:eastAsia="ja-JP"/>
        </w:rPr>
        <w:t>2</w:t>
      </w:r>
      <w:r w:rsidRPr="00091B77">
        <w:t>.1.1, the MEP p</w:t>
      </w:r>
      <w:r w:rsidRPr="00091B77">
        <w:rPr>
          <w:lang w:eastAsia="ja-JP"/>
        </w:rPr>
        <w:t xml:space="preserve">roactive </w:t>
      </w:r>
      <w:r w:rsidRPr="00091B77">
        <w:t xml:space="preserve">OAM sink extraction process in </w:t>
      </w:r>
      <w:r w:rsidRPr="00091B77">
        <w:rPr>
          <w:lang w:eastAsia="ja-JP"/>
        </w:rPr>
        <w:t xml:space="preserve">clause </w:t>
      </w:r>
      <w:r w:rsidRPr="00091B77">
        <w:t>9.</w:t>
      </w:r>
      <w:r w:rsidRPr="00091B77">
        <w:rPr>
          <w:lang w:eastAsia="ja-JP"/>
        </w:rPr>
        <w:t>2</w:t>
      </w:r>
      <w:r w:rsidRPr="00091B77">
        <w:t>.1.2</w:t>
      </w:r>
      <w:r w:rsidRPr="00091B77">
        <w:rPr>
          <w:lang w:eastAsia="ja-JP"/>
        </w:rPr>
        <w:t>, and the MIP on-demand OAM sink extraction process in clause 9.2.2.2</w:t>
      </w:r>
      <w:r w:rsidRPr="00091B77">
        <w:t xml:space="preserve">. </w:t>
      </w:r>
    </w:p>
    <w:p w:rsidR="0032170F" w:rsidRDefault="0032170F" w:rsidP="0032170F">
      <w:pPr>
        <w:jc w:val="both"/>
        <w:rPr>
          <w:lang w:eastAsia="ja-JP"/>
        </w:rPr>
      </w:pPr>
      <w:r w:rsidRPr="00091B77">
        <w:t xml:space="preserve">The </w:t>
      </w:r>
      <w:r w:rsidRPr="00091B77">
        <w:rPr>
          <w:lang w:eastAsia="ja-JP"/>
        </w:rPr>
        <w:t>proactive 1</w:t>
      </w:r>
      <w:r w:rsidRPr="00091B77">
        <w:t>SL protocol is controlled by the p</w:t>
      </w:r>
      <w:r w:rsidRPr="00091B77">
        <w:rPr>
          <w:lang w:eastAsia="ja-JP"/>
        </w:rPr>
        <w:t xml:space="preserve">roactive 1SL Control_So and 1SL Control_Sk </w:t>
      </w:r>
      <w:r w:rsidRPr="00091B77">
        <w:t>process</w:t>
      </w:r>
      <w:r w:rsidRPr="00091B77">
        <w:rPr>
          <w:lang w:eastAsia="ja-JP"/>
        </w:rPr>
        <w:t>es</w:t>
      </w:r>
      <w:r w:rsidRPr="00091B77">
        <w:t>.</w:t>
      </w:r>
      <w:r w:rsidRPr="00091B77">
        <w:rPr>
          <w:lang w:eastAsia="ja-JP"/>
        </w:rPr>
        <w:t xml:space="preserve"> </w:t>
      </w:r>
      <w:r w:rsidRPr="00091B77">
        <w:t xml:space="preserve">The </w:t>
      </w:r>
      <w:r w:rsidRPr="00091B77">
        <w:rPr>
          <w:lang w:eastAsia="ja-JP"/>
        </w:rPr>
        <w:t>proactive 1SL</w:t>
      </w:r>
      <w:r w:rsidRPr="00091B77">
        <w:t xml:space="preserve"> </w:t>
      </w:r>
      <w:r w:rsidRPr="00091B77">
        <w:rPr>
          <w:lang w:eastAsia="ja-JP"/>
        </w:rPr>
        <w:t>C</w:t>
      </w:r>
      <w:r w:rsidRPr="00091B77">
        <w:t>ontrol</w:t>
      </w:r>
      <w:r w:rsidRPr="00091B77">
        <w:rPr>
          <w:lang w:eastAsia="ja-JP"/>
        </w:rPr>
        <w:t>_So</w:t>
      </w:r>
      <w:r w:rsidRPr="00091B77">
        <w:t xml:space="preserve"> process </w:t>
      </w:r>
      <w:r w:rsidRPr="00091B77">
        <w:rPr>
          <w:lang w:eastAsia="ja-JP"/>
        </w:rPr>
        <w:t>triggers</w:t>
      </w:r>
      <w:r w:rsidRPr="00091B77">
        <w:t xml:space="preserve"> the </w:t>
      </w:r>
      <w:r w:rsidRPr="00091B77">
        <w:rPr>
          <w:lang w:eastAsia="ja-JP"/>
        </w:rPr>
        <w:t>generation of 1SL traffic units i</w:t>
      </w:r>
      <w:r w:rsidRPr="00091B77">
        <w:t>f MI_</w:t>
      </w:r>
      <w:r w:rsidRPr="00091B77">
        <w:rPr>
          <w:lang w:eastAsia="ja-JP"/>
        </w:rPr>
        <w:t>1SL</w:t>
      </w:r>
      <w:r w:rsidRPr="00091B77">
        <w:t xml:space="preserve">_Enable </w:t>
      </w:r>
      <w:r w:rsidRPr="00091B77">
        <w:rPr>
          <w:lang w:eastAsia="ja-JP"/>
        </w:rPr>
        <w:t xml:space="preserve">signal </w:t>
      </w:r>
      <w:r w:rsidRPr="00091B77">
        <w:t>is set</w:t>
      </w:r>
      <w:r w:rsidRPr="00091B77">
        <w:rPr>
          <w:lang w:eastAsia="ja-JP"/>
        </w:rPr>
        <w:t xml:space="preserve">. </w:t>
      </w:r>
      <w:r w:rsidRPr="00091B77">
        <w:t xml:space="preserve">The </w:t>
      </w:r>
      <w:r w:rsidRPr="00091B77">
        <w:rPr>
          <w:lang w:eastAsia="ja-JP"/>
        </w:rPr>
        <w:t>1SL</w:t>
      </w:r>
      <w:r w:rsidRPr="00091B77">
        <w:t xml:space="preserve"> frames are generated with a periodicity determined by MI_</w:t>
      </w:r>
      <w:r w:rsidRPr="00091B77">
        <w:rPr>
          <w:lang w:eastAsia="ja-JP"/>
        </w:rPr>
        <w:t>1SL</w:t>
      </w:r>
      <w:r w:rsidRPr="00091B77">
        <w:t>_Period and with a priority determined by MI_</w:t>
      </w:r>
      <w:r w:rsidRPr="00091B77">
        <w:rPr>
          <w:lang w:eastAsia="ja-JP"/>
        </w:rPr>
        <w:t>1SL</w:t>
      </w:r>
      <w:r w:rsidRPr="00091B77">
        <w:t xml:space="preserve">_Pri. </w:t>
      </w:r>
      <w:r w:rsidRPr="00091B77">
        <w:rPr>
          <w:lang w:eastAsia="ja-JP"/>
        </w:rPr>
        <w:t>The result is reported every one second by the 1SL Control_Sk process.</w:t>
      </w:r>
    </w:p>
    <w:p w:rsidR="00DC42CB" w:rsidRPr="00DC42CB" w:rsidRDefault="00DC42CB" w:rsidP="0032170F">
      <w:pPr>
        <w:jc w:val="both"/>
        <w:rPr>
          <w:lang w:eastAsia="ja-JP"/>
        </w:rPr>
      </w:pPr>
    </w:p>
    <w:p w:rsidR="0032170F" w:rsidRPr="00091B77" w:rsidRDefault="0032170F" w:rsidP="0032170F">
      <w:pPr>
        <w:keepNext/>
        <w:keepLines/>
        <w:numPr>
          <w:ilvl w:val="0"/>
          <w:numId w:val="7"/>
        </w:numPr>
        <w:spacing w:before="360"/>
        <w:jc w:val="both"/>
        <w:outlineLvl w:val="0"/>
        <w:rPr>
          <w:b/>
          <w:highlight w:val="green"/>
          <w:lang w:eastAsia="ja-JP"/>
        </w:rPr>
      </w:pPr>
      <w:r w:rsidRPr="00091B77">
        <w:rPr>
          <w:rFonts w:hint="eastAsia"/>
          <w:b/>
          <w:highlight w:val="green"/>
          <w:lang w:eastAsia="ja-JP"/>
        </w:rPr>
        <w:t xml:space="preserve">Update clause </w:t>
      </w:r>
      <w:r w:rsidR="00C76093">
        <w:rPr>
          <w:rFonts w:hint="eastAsia"/>
          <w:b/>
          <w:highlight w:val="green"/>
          <w:lang w:eastAsia="ja-JP"/>
        </w:rPr>
        <w:t>9</w:t>
      </w:r>
      <w:r w:rsidRPr="00091B77">
        <w:rPr>
          <w:rFonts w:hint="eastAsia"/>
          <w:b/>
          <w:highlight w:val="green"/>
          <w:lang w:eastAsia="ja-JP"/>
        </w:rPr>
        <w:t xml:space="preserve"> </w:t>
      </w:r>
    </w:p>
    <w:p w:rsidR="00514AA8" w:rsidRDefault="00514AA8" w:rsidP="00514AA8">
      <w:pPr>
        <w:pStyle w:val="Heading1"/>
      </w:pPr>
      <w:bookmarkStart w:id="177" w:name="_Toc341956996"/>
      <w:bookmarkStart w:id="178" w:name="_Toc339540519"/>
      <w:bookmarkStart w:id="179" w:name="_Toc328035812"/>
      <w:bookmarkStart w:id="180" w:name="_Toc319901776"/>
      <w:r>
        <w:t>9</w:t>
      </w:r>
      <w:r>
        <w:tab/>
        <w:t>Ethernet MAC layer (ETH) functions</w:t>
      </w:r>
      <w:bookmarkEnd w:id="177"/>
      <w:bookmarkEnd w:id="178"/>
      <w:bookmarkEnd w:id="179"/>
      <w:bookmarkEnd w:id="180"/>
    </w:p>
    <w:p w:rsidR="00514AA8" w:rsidRDefault="00514AA8" w:rsidP="007C7367">
      <w:pPr>
        <w:jc w:val="both"/>
      </w:pPr>
      <w:r>
        <w:t>Figure 1</w:t>
      </w:r>
      <w:r>
        <w:rPr>
          <w:lang w:eastAsia="ja-JP"/>
        </w:rPr>
        <w:t>-1</w:t>
      </w:r>
      <w:r>
        <w:t xml:space="preserve"> illustrates all the ETH layer network</w:t>
      </w:r>
      <w:r>
        <w:rPr>
          <w:lang w:eastAsia="ja-JP"/>
        </w:rPr>
        <w:t>,</w:t>
      </w:r>
      <w:r>
        <w:t xml:space="preserve"> server and client adaptation functions. The information crossing the ETH flow point (ETH_FP) is referred to as the ETH characteristic information (ETH_CI). The information crossing the ETH access point (ETH_AP) is referred to as ETH adapted information (ETH_AI). </w:t>
      </w:r>
    </w:p>
    <w:p w:rsidR="00514AA8" w:rsidRDefault="00514AA8" w:rsidP="007C7367">
      <w:pPr>
        <w:jc w:val="both"/>
      </w:pPr>
      <w:r>
        <w:t>ETH sublayers can be created by expanding an ETH_FP as illustrated in Figure 9-1.</w:t>
      </w:r>
    </w:p>
    <w:p w:rsidR="00514AA8" w:rsidRDefault="00FD33EC" w:rsidP="00514AA8">
      <w:pPr>
        <w:pStyle w:val="Figure"/>
      </w:pPr>
      <w:del w:id="181" w:author="asakurai-2013-07" w:date="2013-07-06T03:51:00Z">
        <w:r>
          <w:rPr>
            <w:noProof/>
            <w:lang w:val="en-US" w:eastAsia="ja-JP"/>
          </w:rPr>
          <w:pict>
            <v:shape id="Picture 120" o:spid="_x0000_i1035" type="#_x0000_t75" style="width:481.3pt;height:569.75pt;visibility:visible;mso-wrap-style:square">
              <v:imagedata r:id="rId19" o:title=""/>
            </v:shape>
          </w:pict>
        </w:r>
      </w:del>
      <w:ins w:id="182" w:author="asakurai-2013-07" w:date="2013-07-06T03:51:00Z">
        <w:r>
          <w:rPr>
            <w:noProof/>
            <w:lang w:val="en-US" w:eastAsia="ja-JP"/>
          </w:rPr>
          <w:pict>
            <v:shape id="図 13" o:spid="_x0000_i1036" type="#_x0000_t75" style="width:456.25pt;height:648.8pt;visibility:visible;mso-wrap-style:square">
              <v:imagedata r:id="rId20" o:title=""/>
            </v:shape>
          </w:pict>
        </w:r>
      </w:ins>
    </w:p>
    <w:p w:rsidR="00514AA8" w:rsidRDefault="00514AA8" w:rsidP="00514AA8">
      <w:pPr>
        <w:pStyle w:val="FigureNoTitle0"/>
      </w:pPr>
      <w:bookmarkStart w:id="183" w:name="_Ref126640830"/>
      <w:r>
        <w:t xml:space="preserve">Figure </w:t>
      </w:r>
      <w:bookmarkEnd w:id="183"/>
      <w:r>
        <w:t>9-1 – ETH sublayering</w:t>
      </w:r>
    </w:p>
    <w:p w:rsidR="00514AA8" w:rsidRDefault="00514AA8" w:rsidP="007C7367">
      <w:pPr>
        <w:pStyle w:val="Normalaftertitle"/>
        <w:jc w:val="both"/>
      </w:pPr>
      <w:r>
        <w:t xml:space="preserve">Figure 9-1 illustrates the basic flow termination and adaptation functions involved and the possible ordering of these functions. The ETHx/ETH-m functions multiplex ETH_CI streams. </w:t>
      </w:r>
      <w:r>
        <w:rPr>
          <w:szCs w:val="22"/>
        </w:rPr>
        <w:t xml:space="preserve">The ETHx and ETHG flow termination functions insert and extract the proactive ITU-T </w:t>
      </w:r>
      <w:r>
        <w:rPr>
          <w:lang w:eastAsia="ja-JP"/>
        </w:rPr>
        <w:t>G.8013/</w:t>
      </w:r>
      <w:r>
        <w:rPr>
          <w:szCs w:val="22"/>
        </w:rPr>
        <w:t xml:space="preserve">Y.1731 OAM information (e.g., CCM). The ETHDy flow termination functions insert and extract the on-demand ITU-T </w:t>
      </w:r>
      <w:r>
        <w:rPr>
          <w:lang w:eastAsia="ja-JP"/>
        </w:rPr>
        <w:t>G.8013/</w:t>
      </w:r>
      <w:r>
        <w:rPr>
          <w:szCs w:val="22"/>
        </w:rPr>
        <w:t xml:space="preserve">Y.1731 OAM information (e.g., LBM, LTM). The ETHx/ETH </w:t>
      </w:r>
      <w:r>
        <w:rPr>
          <w:szCs w:val="22"/>
          <w:lang w:eastAsia="ja-JP"/>
        </w:rPr>
        <w:t xml:space="preserve">and ETHG/ETH </w:t>
      </w:r>
      <w:r>
        <w:rPr>
          <w:szCs w:val="22"/>
        </w:rPr>
        <w:t xml:space="preserve">adaptation functions insert and extract the administrative and </w:t>
      </w:r>
      <w:r>
        <w:rPr>
          <w:szCs w:val="22"/>
          <w:lang w:eastAsia="ja-JP"/>
        </w:rPr>
        <w:t>control</w:t>
      </w:r>
      <w:r>
        <w:rPr>
          <w:szCs w:val="22"/>
        </w:rPr>
        <w:t xml:space="preserve"> ITU-T </w:t>
      </w:r>
      <w:r>
        <w:rPr>
          <w:lang w:eastAsia="ja-JP"/>
        </w:rPr>
        <w:t>G.8013/</w:t>
      </w:r>
      <w:r>
        <w:rPr>
          <w:szCs w:val="22"/>
        </w:rPr>
        <w:t>Y.1731 OAM information (e.g., LCK, APS).</w:t>
      </w:r>
    </w:p>
    <w:p w:rsidR="00514AA8" w:rsidRDefault="00514AA8" w:rsidP="007C7367">
      <w:pPr>
        <w:jc w:val="both"/>
      </w:pPr>
      <w:r>
        <w:t xml:space="preserve">Any combination that can be constructed by following the directions in the figure is allowed. Some recursion is allowed as indicated by the arrows upwards; the number next to the arrow defines the number of recursions allowed. </w:t>
      </w:r>
    </w:p>
    <w:p w:rsidR="00722A48" w:rsidRDefault="00514AA8" w:rsidP="007C7367">
      <w:pPr>
        <w:jc w:val="both"/>
        <w:rPr>
          <w:ins w:id="184" w:author="asakurai-2013-07" w:date="2013-07-06T03:55:00Z"/>
          <w:lang w:eastAsia="ja-JP"/>
        </w:rPr>
      </w:pPr>
      <w:r>
        <w:t>Note that the ETHx sublayers in Figure 9-1 correspond to the ETH0 (top), ETH1 (middle) and ETH2 (bottom) in Figure 7-5 of [ITU-T G.8010].</w:t>
      </w:r>
      <w:ins w:id="185" w:author="asakurai-2013-07" w:date="2013-07-06T03:53:00Z">
        <w:r w:rsidR="00722A48">
          <w:rPr>
            <w:rFonts w:hint="eastAsia"/>
            <w:lang w:eastAsia="ja-JP"/>
          </w:rPr>
          <w:t xml:space="preserve"> </w:t>
        </w:r>
      </w:ins>
    </w:p>
    <w:p w:rsidR="00514AA8" w:rsidRDefault="00722A48" w:rsidP="00514AA8">
      <w:pPr>
        <w:rPr>
          <w:lang w:eastAsia="ja-JP"/>
        </w:rPr>
      </w:pPr>
      <w:ins w:id="186" w:author="asakurai-2013-07" w:date="2013-07-06T03:55:00Z">
        <w:r>
          <w:rPr>
            <w:rFonts w:hint="eastAsia"/>
            <w:lang w:eastAsia="ja-JP"/>
          </w:rPr>
          <w:t xml:space="preserve">NOTE - </w:t>
        </w:r>
      </w:ins>
      <w:ins w:id="187" w:author="asakurai-2013-07" w:date="2013-07-06T03:54:00Z">
        <w:r>
          <w:rPr>
            <w:lang w:eastAsia="ja-JP"/>
          </w:rPr>
          <w:t>ETHx/ETHG</w:t>
        </w:r>
        <w:r>
          <w:rPr>
            <w:rFonts w:hint="eastAsia"/>
            <w:lang w:eastAsia="ja-JP"/>
          </w:rPr>
          <w:t xml:space="preserve"> adaptation </w:t>
        </w:r>
      </w:ins>
      <w:ins w:id="188" w:author="asakurai-2013-07" w:date="2013-07-06T04:53:00Z">
        <w:r w:rsidR="00540AC0">
          <w:rPr>
            <w:lang w:eastAsia="ja-JP"/>
          </w:rPr>
          <w:t>function</w:t>
        </w:r>
        <w:r w:rsidR="00540AC0">
          <w:rPr>
            <w:rFonts w:hint="eastAsia"/>
            <w:lang w:eastAsia="ja-JP"/>
          </w:rPr>
          <w:t xml:space="preserve"> </w:t>
        </w:r>
      </w:ins>
      <w:ins w:id="189" w:author="asakurai-2013-07" w:date="2013-07-06T03:54:00Z">
        <w:r>
          <w:rPr>
            <w:rFonts w:hint="eastAsia"/>
            <w:lang w:eastAsia="ja-JP"/>
          </w:rPr>
          <w:t>is not included in Figure 9-1</w:t>
        </w:r>
      </w:ins>
      <w:ins w:id="190" w:author="asakurai-2013-07" w:date="2013-07-06T04:53:00Z">
        <w:r w:rsidR="00540AC0">
          <w:rPr>
            <w:rFonts w:hint="eastAsia"/>
            <w:lang w:eastAsia="ja-JP"/>
          </w:rPr>
          <w:t xml:space="preserve"> because </w:t>
        </w:r>
      </w:ins>
      <w:ins w:id="191" w:author="asakurai-2013-07" w:date="2013-07-06T04:54:00Z">
        <w:r w:rsidR="00540AC0">
          <w:rPr>
            <w:rFonts w:hint="eastAsia"/>
            <w:lang w:eastAsia="ja-JP"/>
          </w:rPr>
          <w:t xml:space="preserve">this atomic function is not </w:t>
        </w:r>
      </w:ins>
      <w:ins w:id="192" w:author="asakurai-2013-07" w:date="2013-07-06T05:00:00Z">
        <w:r w:rsidR="00540AC0">
          <w:rPr>
            <w:rFonts w:hint="eastAsia"/>
            <w:lang w:eastAsia="ja-JP"/>
          </w:rPr>
          <w:t xml:space="preserve">used in </w:t>
        </w:r>
      </w:ins>
      <w:ins w:id="193" w:author="asakurai-2013-07" w:date="2013-07-06T04:58:00Z">
        <w:r w:rsidR="00540AC0">
          <w:rPr>
            <w:lang w:eastAsia="ja-JP"/>
          </w:rPr>
          <w:t>ETH MEP and MIP functions described in clause 9.8.</w:t>
        </w:r>
      </w:ins>
      <w:ins w:id="194" w:author="asakurai-2013-07" w:date="2013-07-06T03:56:00Z">
        <w:r>
          <w:rPr>
            <w:rFonts w:hint="eastAsia"/>
            <w:lang w:eastAsia="ja-JP"/>
          </w:rPr>
          <w:t xml:space="preserve"> </w:t>
        </w:r>
      </w:ins>
    </w:p>
    <w:p w:rsidR="0032170F" w:rsidRPr="00722A48" w:rsidRDefault="0032170F" w:rsidP="0032170F">
      <w:pPr>
        <w:jc w:val="both"/>
        <w:rPr>
          <w:lang w:eastAsia="ja-JP"/>
        </w:rPr>
      </w:pPr>
    </w:p>
    <w:p w:rsidR="00A873C4" w:rsidRPr="00091B77" w:rsidRDefault="00A873C4" w:rsidP="00A873C4">
      <w:pPr>
        <w:keepNext/>
        <w:keepLines/>
        <w:numPr>
          <w:ilvl w:val="0"/>
          <w:numId w:val="7"/>
        </w:numPr>
        <w:spacing w:before="360"/>
        <w:jc w:val="both"/>
        <w:outlineLvl w:val="0"/>
        <w:rPr>
          <w:b/>
          <w:highlight w:val="green"/>
          <w:lang w:eastAsia="ja-JP"/>
        </w:rPr>
      </w:pPr>
      <w:r w:rsidRPr="00091B77">
        <w:rPr>
          <w:rFonts w:hint="eastAsia"/>
          <w:b/>
          <w:highlight w:val="green"/>
          <w:lang w:eastAsia="ja-JP"/>
        </w:rPr>
        <w:t>Update clause</w:t>
      </w:r>
      <w:r>
        <w:rPr>
          <w:rFonts w:hint="eastAsia"/>
          <w:b/>
          <w:highlight w:val="green"/>
          <w:lang w:eastAsia="ja-JP"/>
        </w:rPr>
        <w:t xml:space="preserve"> 9.1.2</w:t>
      </w:r>
      <w:r w:rsidRPr="00091B77">
        <w:rPr>
          <w:rFonts w:hint="eastAsia"/>
          <w:b/>
          <w:highlight w:val="green"/>
          <w:lang w:eastAsia="ja-JP"/>
        </w:rPr>
        <w:t xml:space="preserve"> </w:t>
      </w:r>
    </w:p>
    <w:p w:rsidR="00A873C4" w:rsidRPr="0029661B" w:rsidRDefault="00A873C4" w:rsidP="00A873C4">
      <w:pPr>
        <w:pStyle w:val="Heading3"/>
      </w:pPr>
      <w:r w:rsidRPr="0029661B">
        <w:rPr>
          <w:lang w:eastAsia="ja-JP"/>
        </w:rPr>
        <w:t>9.1.</w:t>
      </w:r>
      <w:r w:rsidR="00A35B29">
        <w:rPr>
          <w:rFonts w:hint="eastAsia"/>
          <w:lang w:eastAsia="ja-JP"/>
        </w:rPr>
        <w:t>2</w:t>
      </w:r>
      <w:r w:rsidRPr="0029661B">
        <w:rPr>
          <w:lang w:eastAsia="ja-JP"/>
        </w:rPr>
        <w:tab/>
      </w:r>
      <w:r w:rsidRPr="0029661B">
        <w:t>Subnetwork connection protection process</w:t>
      </w:r>
    </w:p>
    <w:p w:rsidR="00A873C4" w:rsidRPr="0029661B" w:rsidRDefault="00A873C4" w:rsidP="00A873C4">
      <w:r w:rsidRPr="0029661B">
        <w:t>SNC protection with sub</w:t>
      </w:r>
      <w:r w:rsidRPr="0029661B">
        <w:rPr>
          <w:lang w:eastAsia="ja-JP"/>
        </w:rPr>
        <w:t>l</w:t>
      </w:r>
      <w:r w:rsidRPr="0029661B">
        <w:t xml:space="preserve">ayer monitoring based on TCM is supported. </w:t>
      </w:r>
    </w:p>
    <w:p w:rsidR="00EF6CE8" w:rsidRDefault="00A873C4" w:rsidP="00A35B29">
      <w:pPr>
        <w:jc w:val="both"/>
        <w:rPr>
          <w:ins w:id="195" w:author="asakurai-2013-07" w:date="2013-07-10T00:37:00Z"/>
        </w:rPr>
      </w:pPr>
      <w:r w:rsidRPr="0029661B">
        <w:t>Figure 9-</w:t>
      </w:r>
      <w:r w:rsidRPr="0029661B">
        <w:rPr>
          <w:lang w:eastAsia="ja-JP"/>
        </w:rPr>
        <w:t>9</w:t>
      </w:r>
      <w:r w:rsidRPr="0029661B">
        <w:t xml:space="preserve"> shows the involved atomic functions in SNC/S. The ETH</w:t>
      </w:r>
      <w:ins w:id="196" w:author="asakurai-2013-07" w:date="2013-07-08T20:53:00Z">
        <w:r w:rsidR="00A35B29">
          <w:rPr>
            <w:rFonts w:hint="eastAsia"/>
            <w:lang w:eastAsia="ja-JP"/>
          </w:rPr>
          <w:t>x</w:t>
        </w:r>
      </w:ins>
      <w:r w:rsidRPr="0029661B">
        <w:t>_FT_Sk provides the TSF</w:t>
      </w:r>
      <w:r w:rsidRPr="0029661B">
        <w:rPr>
          <w:lang w:eastAsia="ja-JP"/>
        </w:rPr>
        <w:t>/TSD</w:t>
      </w:r>
      <w:r w:rsidRPr="0029661B">
        <w:t xml:space="preserve"> protection switching criterion via the ETH</w:t>
      </w:r>
      <w:ins w:id="197" w:author="asakurai-2013-07" w:date="2013-07-08T20:52:00Z">
        <w:r w:rsidR="00A35B29">
          <w:rPr>
            <w:rFonts w:hint="eastAsia"/>
            <w:lang w:eastAsia="ja-JP"/>
          </w:rPr>
          <w:t>x</w:t>
        </w:r>
      </w:ins>
      <w:r w:rsidRPr="0029661B">
        <w:t>/ETH_A_Sk function (SSF</w:t>
      </w:r>
      <w:r w:rsidRPr="0029661B">
        <w:rPr>
          <w:lang w:eastAsia="ja-JP"/>
        </w:rPr>
        <w:t>/SSD</w:t>
      </w:r>
      <w:r w:rsidRPr="0029661B">
        <w:t>)</w:t>
      </w:r>
      <w:r w:rsidRPr="0029661B">
        <w:rPr>
          <w:lang w:eastAsia="ja-JP"/>
        </w:rPr>
        <w:t xml:space="preserve"> to the ETH_C function</w:t>
      </w:r>
      <w:r w:rsidRPr="0029661B">
        <w:t>.</w:t>
      </w:r>
    </w:p>
    <w:p w:rsidR="00EF6CE8" w:rsidRPr="00EF6CE8" w:rsidRDefault="00EF6CE8" w:rsidP="008629B2">
      <w:pPr>
        <w:rPr>
          <w:ins w:id="198" w:author="asakurai-2013-07" w:date="2013-07-10T00:37:00Z"/>
        </w:rPr>
      </w:pPr>
    </w:p>
    <w:p w:rsidR="00EF6CE8" w:rsidRPr="008629B2" w:rsidRDefault="00EF6CE8" w:rsidP="008629B2">
      <w:pPr>
        <w:rPr>
          <w:ins w:id="199" w:author="asakurai-2013-07" w:date="2013-07-10T00:37:00Z"/>
        </w:rPr>
      </w:pPr>
    </w:p>
    <w:p w:rsidR="00A873C4" w:rsidRPr="00EF6CE8" w:rsidRDefault="00A873C4" w:rsidP="008629B2"/>
    <w:p w:rsidR="00A873C4" w:rsidRPr="0029661B" w:rsidRDefault="00A873C4" w:rsidP="00A873C4">
      <w:pPr>
        <w:pStyle w:val="Figure"/>
      </w:pPr>
      <w:del w:id="200" w:author="asakurai-2013-07" w:date="2013-07-08T20:52:00Z">
        <w:r w:rsidDel="00A873C4">
          <w:rPr>
            <w:noProof/>
            <w:lang w:val="en-US" w:eastAsia="zh-CN"/>
          </w:rPr>
          <w:object w:dxaOrig="5071" w:dyaOrig="3050">
            <v:shape id="_x0000_i1037" type="#_x0000_t75" style="width:419.5pt;height:251.2pt" o:ole="">
              <v:imagedata r:id="rId21" o:title=""/>
            </v:shape>
            <o:OLEObject Type="Embed" ProgID="CorelDRAW.Graphic.14" ShapeID="_x0000_i1037" DrawAspect="Content" ObjectID="_1434980759" r:id="rId22"/>
          </w:object>
        </w:r>
      </w:del>
      <w:ins w:id="201" w:author="asakurai-2013-07" w:date="2013-07-08T20:52:00Z">
        <w:r w:rsidRPr="00A873C4">
          <w:rPr>
            <w:noProof/>
            <w:lang w:val="en-US" w:eastAsia="zh-CN"/>
          </w:rPr>
          <w:t xml:space="preserve"> </w:t>
        </w:r>
      </w:ins>
      <w:ins w:id="202" w:author="asakurai-2013-07" w:date="2013-07-08T20:55:00Z">
        <w:r w:rsidR="00FD33EC">
          <w:pict>
            <v:shape id="_x0000_i1038" type="#_x0000_t75" style="width:368.6pt;height:291.9pt">
              <v:imagedata r:id="rId23" o:title=""/>
            </v:shape>
          </w:pict>
        </w:r>
      </w:ins>
    </w:p>
    <w:p w:rsidR="00A873C4" w:rsidRPr="0029661B" w:rsidRDefault="00A873C4" w:rsidP="00A873C4">
      <w:pPr>
        <w:pStyle w:val="FigureNoTitle0"/>
      </w:pPr>
      <w:r w:rsidRPr="0029661B">
        <w:t>Figure 9-</w:t>
      </w:r>
      <w:r w:rsidRPr="0029661B">
        <w:rPr>
          <w:lang w:eastAsia="ja-JP"/>
        </w:rPr>
        <w:t>9</w:t>
      </w:r>
      <w:r w:rsidRPr="0029661B">
        <w:t xml:space="preserve"> – SNC/S atomic functions</w:t>
      </w:r>
    </w:p>
    <w:p w:rsidR="00A873C4" w:rsidRDefault="00EF6CE8" w:rsidP="00EF6CE8">
      <w:pPr>
        <w:jc w:val="both"/>
        <w:rPr>
          <w:ins w:id="203" w:author="asakurai-2013-07" w:date="2013-07-10T00:55:00Z"/>
          <w:sz w:val="22"/>
          <w:szCs w:val="22"/>
          <w:lang w:eastAsia="ja-JP"/>
        </w:rPr>
      </w:pPr>
      <w:ins w:id="204" w:author="asakurai-2013-07" w:date="2013-07-10T00:55:00Z">
        <w:r w:rsidRPr="00EF6CE8">
          <w:rPr>
            <w:sz w:val="22"/>
            <w:szCs w:val="22"/>
            <w:lang w:eastAsia="ja-JP"/>
          </w:rPr>
          <w:t>NOTE - Since SNC/S is ETH subnetwork protection with sublayer monitoring, ETHx flow</w:t>
        </w:r>
        <w:r w:rsidRPr="00EF6CE8">
          <w:rPr>
            <w:rFonts w:hint="eastAsia"/>
            <w:sz w:val="22"/>
            <w:szCs w:val="22"/>
            <w:lang w:eastAsia="ja-JP"/>
          </w:rPr>
          <w:t xml:space="preserve"> </w:t>
        </w:r>
        <w:r w:rsidRPr="00EF6CE8">
          <w:rPr>
            <w:sz w:val="22"/>
            <w:szCs w:val="22"/>
            <w:lang w:eastAsia="ja-JP"/>
          </w:rPr>
          <w:t>termination and ETHx/ETH adaptation functions in Figure 9-9 correspond to ETHT (tandem</w:t>
        </w:r>
        <w:r w:rsidRPr="00EF6CE8">
          <w:rPr>
            <w:rFonts w:hint="eastAsia"/>
            <w:sz w:val="22"/>
            <w:szCs w:val="22"/>
            <w:lang w:eastAsia="ja-JP"/>
          </w:rPr>
          <w:t xml:space="preserve"> </w:t>
        </w:r>
        <w:r w:rsidRPr="00EF6CE8">
          <w:rPr>
            <w:sz w:val="22"/>
            <w:szCs w:val="22"/>
            <w:lang w:eastAsia="ja-JP"/>
          </w:rPr>
          <w:t>connection) sublayer</w:t>
        </w:r>
      </w:ins>
      <w:ins w:id="205" w:author="asakurai-2013-07r1" w:date="2013-07-10T17:43:00Z">
        <w:r w:rsidR="001F0446">
          <w:rPr>
            <w:rFonts w:hint="eastAsia"/>
            <w:sz w:val="22"/>
            <w:szCs w:val="22"/>
            <w:lang w:eastAsia="ja-JP"/>
          </w:rPr>
          <w:t xml:space="preserve"> </w:t>
        </w:r>
      </w:ins>
      <w:ins w:id="206" w:author="asakurai-2013-07r1" w:date="2013-07-10T17:45:00Z">
        <w:r w:rsidR="001F0446">
          <w:rPr>
            <w:rFonts w:hint="eastAsia"/>
            <w:sz w:val="22"/>
            <w:szCs w:val="22"/>
            <w:lang w:eastAsia="ja-JP"/>
          </w:rPr>
          <w:t>where th</w:t>
        </w:r>
      </w:ins>
      <w:ins w:id="207" w:author="asakurai-2013-07r1" w:date="2013-07-10T18:08:00Z">
        <w:r w:rsidR="00A348CC">
          <w:rPr>
            <w:rFonts w:hint="eastAsia"/>
            <w:sz w:val="22"/>
            <w:szCs w:val="22"/>
            <w:lang w:eastAsia="ja-JP"/>
          </w:rPr>
          <w:t>is</w:t>
        </w:r>
      </w:ins>
      <w:ins w:id="208" w:author="asakurai-2013-07r1" w:date="2013-07-10T17:45:00Z">
        <w:r w:rsidR="001F0446">
          <w:rPr>
            <w:rFonts w:hint="eastAsia"/>
            <w:sz w:val="22"/>
            <w:szCs w:val="22"/>
            <w:lang w:eastAsia="ja-JP"/>
          </w:rPr>
          <w:t xml:space="preserve"> </w:t>
        </w:r>
      </w:ins>
      <w:ins w:id="209" w:author="asakurai-2013-07r1" w:date="2013-07-10T17:47:00Z">
        <w:r w:rsidR="001F0446">
          <w:rPr>
            <w:sz w:val="22"/>
            <w:szCs w:val="22"/>
            <w:lang w:eastAsia="ja-JP"/>
          </w:rPr>
          <w:t>abbreviation</w:t>
        </w:r>
        <w:r w:rsidR="001F0446">
          <w:rPr>
            <w:rFonts w:hint="eastAsia"/>
            <w:sz w:val="22"/>
            <w:szCs w:val="22"/>
            <w:lang w:eastAsia="ja-JP"/>
          </w:rPr>
          <w:t xml:space="preserve"> is </w:t>
        </w:r>
      </w:ins>
      <w:ins w:id="210" w:author="asakurai-2013-07r1" w:date="2013-07-10T17:44:00Z">
        <w:r w:rsidR="001F0446">
          <w:rPr>
            <w:sz w:val="22"/>
            <w:szCs w:val="22"/>
            <w:lang w:eastAsia="ja-JP"/>
          </w:rPr>
          <w:t>described</w:t>
        </w:r>
      </w:ins>
      <w:ins w:id="211" w:author="asakurai-2013-07r1" w:date="2013-07-10T17:43:00Z">
        <w:r w:rsidR="001F0446">
          <w:rPr>
            <w:rFonts w:hint="eastAsia"/>
            <w:sz w:val="22"/>
            <w:szCs w:val="22"/>
            <w:lang w:eastAsia="ja-JP"/>
          </w:rPr>
          <w:t xml:space="preserve"> </w:t>
        </w:r>
      </w:ins>
      <w:ins w:id="212" w:author="asakurai-2013-07r1" w:date="2013-07-10T17:44:00Z">
        <w:r w:rsidR="001F0446">
          <w:rPr>
            <w:rFonts w:hint="eastAsia"/>
            <w:sz w:val="22"/>
            <w:szCs w:val="22"/>
            <w:lang w:eastAsia="ja-JP"/>
          </w:rPr>
          <w:t xml:space="preserve">in </w:t>
        </w:r>
        <w:r w:rsidR="001F0446">
          <w:rPr>
            <w:sz w:val="22"/>
            <w:szCs w:val="22"/>
            <w:lang w:eastAsia="ja-JP"/>
          </w:rPr>
          <w:t>Amendment</w:t>
        </w:r>
        <w:r w:rsidR="001F0446">
          <w:rPr>
            <w:rFonts w:hint="eastAsia"/>
            <w:sz w:val="22"/>
            <w:szCs w:val="22"/>
            <w:lang w:eastAsia="ja-JP"/>
          </w:rPr>
          <w:t xml:space="preserve"> 1 to [ITU-T G.8010]</w:t>
        </w:r>
      </w:ins>
      <w:ins w:id="213" w:author="asakurai-2013-07" w:date="2013-07-10T00:55:00Z">
        <w:r w:rsidRPr="00EF6CE8">
          <w:rPr>
            <w:sz w:val="22"/>
            <w:szCs w:val="22"/>
            <w:lang w:eastAsia="ja-JP"/>
          </w:rPr>
          <w:t>.</w:t>
        </w:r>
      </w:ins>
    </w:p>
    <w:p w:rsidR="00EF6CE8" w:rsidRPr="001F0446" w:rsidRDefault="00EF6CE8" w:rsidP="00EF6CE8">
      <w:pPr>
        <w:jc w:val="both"/>
        <w:rPr>
          <w:sz w:val="22"/>
          <w:szCs w:val="22"/>
          <w:lang w:eastAsia="ja-JP"/>
        </w:rPr>
      </w:pPr>
    </w:p>
    <w:p w:rsidR="00D82094" w:rsidRPr="00091B77" w:rsidRDefault="00D82094" w:rsidP="00D82094">
      <w:pPr>
        <w:keepNext/>
        <w:keepLines/>
        <w:numPr>
          <w:ilvl w:val="0"/>
          <w:numId w:val="7"/>
        </w:numPr>
        <w:spacing w:before="360"/>
        <w:jc w:val="both"/>
        <w:outlineLvl w:val="0"/>
        <w:rPr>
          <w:b/>
          <w:highlight w:val="green"/>
          <w:lang w:eastAsia="ja-JP"/>
        </w:rPr>
      </w:pPr>
      <w:r w:rsidRPr="00091B77">
        <w:rPr>
          <w:rFonts w:hint="eastAsia"/>
          <w:b/>
          <w:highlight w:val="green"/>
          <w:lang w:eastAsia="ja-JP"/>
        </w:rPr>
        <w:t>Update clause</w:t>
      </w:r>
      <w:r>
        <w:rPr>
          <w:rFonts w:hint="eastAsia"/>
          <w:b/>
          <w:highlight w:val="green"/>
          <w:lang w:eastAsia="ja-JP"/>
        </w:rPr>
        <w:t xml:space="preserve"> 9.1.3</w:t>
      </w:r>
      <w:r w:rsidRPr="00091B77">
        <w:rPr>
          <w:rFonts w:hint="eastAsia"/>
          <w:b/>
          <w:highlight w:val="green"/>
          <w:lang w:eastAsia="ja-JP"/>
        </w:rPr>
        <w:t xml:space="preserve"> </w:t>
      </w:r>
    </w:p>
    <w:p w:rsidR="00D82094" w:rsidRPr="0029661B" w:rsidRDefault="00D82094" w:rsidP="00D82094">
      <w:pPr>
        <w:pStyle w:val="Heading3"/>
        <w:rPr>
          <w:lang w:eastAsia="ja-JP"/>
        </w:rPr>
      </w:pPr>
      <w:bookmarkStart w:id="214" w:name="_Toc319901780"/>
      <w:r w:rsidRPr="0029661B">
        <w:rPr>
          <w:lang w:eastAsia="ja-JP"/>
        </w:rPr>
        <w:t>9.1.3</w:t>
      </w:r>
      <w:r w:rsidRPr="0029661B">
        <w:rPr>
          <w:lang w:eastAsia="ja-JP"/>
        </w:rPr>
        <w:tab/>
        <w:t>Ring protection control process</w:t>
      </w:r>
      <w:bookmarkEnd w:id="214"/>
    </w:p>
    <w:p w:rsidR="00D82094" w:rsidRPr="0029661B" w:rsidRDefault="00D82094" w:rsidP="00D82094">
      <w:r w:rsidRPr="0029661B">
        <w:t>Ring protection with inherent, sub-layer, or test trail monitoring is supported.</w:t>
      </w:r>
    </w:p>
    <w:p w:rsidR="00D82094" w:rsidRDefault="00D82094" w:rsidP="00D82094">
      <w:pPr>
        <w:rPr>
          <w:lang w:eastAsia="ja-JP"/>
        </w:rPr>
      </w:pPr>
      <w:r w:rsidRPr="0029661B">
        <w:t>Figure 9-</w:t>
      </w:r>
      <w:r w:rsidRPr="0029661B">
        <w:rPr>
          <w:lang w:eastAsia="ja-JP"/>
        </w:rPr>
        <w:t>11</w:t>
      </w:r>
      <w:r w:rsidRPr="0029661B">
        <w:t xml:space="preserve"> shows a subset of the atomic functions involved, and the signal flows associated with the ring protection control process. </w:t>
      </w:r>
      <w:r w:rsidRPr="0029661B">
        <w:rPr>
          <w:lang w:eastAsia="ja-JP"/>
        </w:rPr>
        <w:t>This is only an overview of the Ethernet ring protection control process as specified in [</w:t>
      </w:r>
      <w:r w:rsidRPr="0029661B">
        <w:t>ITU-T G.8032</w:t>
      </w:r>
      <w:r w:rsidRPr="0029661B">
        <w:rPr>
          <w:lang w:eastAsia="ja-JP"/>
        </w:rPr>
        <w:t xml:space="preserve">]. </w:t>
      </w:r>
      <w:r w:rsidRPr="0029661B">
        <w:t xml:space="preserve">The </w:t>
      </w:r>
      <w:smartTag w:uri="urn:schemas-microsoft-com:office:smarttags" w:element="stockticker">
        <w:r w:rsidRPr="0029661B">
          <w:t>ETH</w:t>
        </w:r>
      </w:smartTag>
      <w:r w:rsidRPr="0029661B">
        <w:t xml:space="preserve">_FT_Sk provides the TSF protection switching criterion via the </w:t>
      </w:r>
      <w:smartTag w:uri="urn:schemas-microsoft-com:office:smarttags" w:element="stockticker">
        <w:r w:rsidRPr="0029661B">
          <w:t>ETH</w:t>
        </w:r>
        <w:ins w:id="215" w:author="asakurai-2013-07" w:date="2013-07-06T05:04:00Z">
          <w:r>
            <w:rPr>
              <w:rFonts w:hint="eastAsia"/>
              <w:lang w:eastAsia="ja-JP"/>
            </w:rPr>
            <w:t>Di</w:t>
          </w:r>
        </w:ins>
      </w:smartTag>
      <w:r w:rsidRPr="0029661B">
        <w:t>/</w:t>
      </w:r>
      <w:smartTag w:uri="urn:schemas-microsoft-com:office:smarttags" w:element="stockticker">
        <w:r w:rsidRPr="0029661B">
          <w:t>ETH</w:t>
        </w:r>
      </w:smartTag>
      <w:r w:rsidRPr="0029661B">
        <w:t xml:space="preserve">_A_Sk function (SSF). </w:t>
      </w:r>
      <w:r w:rsidRPr="0029661B">
        <w:rPr>
          <w:lang w:eastAsia="ja-JP"/>
        </w:rPr>
        <w:t xml:space="preserve">[ITU-T G.8032] </w:t>
      </w:r>
      <w:r w:rsidRPr="0029661B">
        <w:t>specifies the requirements, options and the ring protection protocol supported by the ring protection control process.</w:t>
      </w:r>
    </w:p>
    <w:p w:rsidR="00A873C4" w:rsidRPr="0029661B" w:rsidRDefault="00A873C4" w:rsidP="00A873C4">
      <w:pPr>
        <w:pStyle w:val="Figure"/>
      </w:pPr>
      <w:del w:id="216" w:author="asakurai-2013-07" w:date="2013-07-08T20:37:00Z">
        <w:r w:rsidDel="00A873C4">
          <w:object w:dxaOrig="4480" w:dyaOrig="4941">
            <v:shape id="_x0000_i1039" type="#_x0000_t75" style="width:370.15pt;height:407.75pt" o:ole="">
              <v:imagedata r:id="rId24" o:title=""/>
            </v:shape>
            <o:OLEObject Type="Embed" ProgID="CorelDRAW.Graphic.14" ShapeID="_x0000_i1039" DrawAspect="Content" ObjectID="_1434980760" r:id="rId25"/>
          </w:object>
        </w:r>
      </w:del>
      <w:r w:rsidR="00A35B29" w:rsidRPr="00A35B29">
        <w:t xml:space="preserve"> </w:t>
      </w:r>
      <w:r w:rsidR="00FD33EC">
        <w:pict>
          <v:shape id="_x0000_i1040" type="#_x0000_t75" style="width:368.6pt;height:482.1pt">
            <v:imagedata r:id="rId26" o:title=""/>
          </v:shape>
        </w:pict>
      </w:r>
    </w:p>
    <w:p w:rsidR="00A873C4" w:rsidRPr="0029661B" w:rsidRDefault="00A873C4" w:rsidP="00A873C4">
      <w:pPr>
        <w:pStyle w:val="FigureNoTitle0"/>
        <w:rPr>
          <w:bCs/>
        </w:rPr>
      </w:pPr>
      <w:r w:rsidRPr="0029661B">
        <w:t>Figure 9-</w:t>
      </w:r>
      <w:r w:rsidRPr="0029661B">
        <w:rPr>
          <w:lang w:eastAsia="ja-JP"/>
        </w:rPr>
        <w:t>11</w:t>
      </w:r>
      <w:r w:rsidRPr="0029661B">
        <w:t xml:space="preserve"> – Ring protection atomic functions and control process</w:t>
      </w:r>
    </w:p>
    <w:p w:rsidR="00D82094" w:rsidRDefault="00D82094" w:rsidP="0032170F">
      <w:pPr>
        <w:jc w:val="both"/>
        <w:rPr>
          <w:lang w:eastAsia="ja-JP"/>
        </w:rPr>
      </w:pPr>
    </w:p>
    <w:p w:rsidR="00D82094" w:rsidRPr="00091B77" w:rsidRDefault="00D82094" w:rsidP="00D82094">
      <w:pPr>
        <w:keepNext/>
        <w:keepLines/>
        <w:numPr>
          <w:ilvl w:val="0"/>
          <w:numId w:val="7"/>
        </w:numPr>
        <w:spacing w:before="360"/>
        <w:jc w:val="both"/>
        <w:outlineLvl w:val="0"/>
        <w:rPr>
          <w:b/>
          <w:highlight w:val="green"/>
          <w:lang w:eastAsia="ja-JP"/>
        </w:rPr>
      </w:pPr>
      <w:r w:rsidRPr="00091B77">
        <w:rPr>
          <w:rFonts w:hint="eastAsia"/>
          <w:b/>
          <w:highlight w:val="green"/>
          <w:lang w:eastAsia="ja-JP"/>
        </w:rPr>
        <w:t xml:space="preserve">Update </w:t>
      </w:r>
      <w:r>
        <w:rPr>
          <w:rFonts w:hint="eastAsia"/>
          <w:b/>
          <w:highlight w:val="green"/>
          <w:lang w:eastAsia="ja-JP"/>
        </w:rPr>
        <w:t>figures 9-21, 9-23, 9-25, 9-27 and 9-29</w:t>
      </w:r>
      <w:r w:rsidRPr="00091B77">
        <w:rPr>
          <w:rFonts w:hint="eastAsia"/>
          <w:b/>
          <w:highlight w:val="green"/>
          <w:lang w:eastAsia="ja-JP"/>
        </w:rPr>
        <w:t xml:space="preserve"> </w:t>
      </w:r>
    </w:p>
    <w:p w:rsidR="00D82094" w:rsidRDefault="00D82094" w:rsidP="0032170F">
      <w:pPr>
        <w:jc w:val="both"/>
        <w:rPr>
          <w:lang w:eastAsia="ja-JP"/>
        </w:rPr>
      </w:pPr>
    </w:p>
    <w:p w:rsidR="00D82094" w:rsidRPr="0029661B" w:rsidRDefault="00D82094" w:rsidP="00D82094">
      <w:pPr>
        <w:pStyle w:val="Figure"/>
      </w:pPr>
      <w:del w:id="217" w:author="asakurai-2013-07" w:date="2013-07-06T05:43:00Z">
        <w:r w:rsidDel="003B004E">
          <w:rPr>
            <w:noProof/>
            <w:lang w:val="en-US" w:eastAsia="zh-CN"/>
          </w:rPr>
          <w:object w:dxaOrig="2555" w:dyaOrig="1273">
            <v:shape id="_x0000_i1041" type="#_x0000_t75" style="width:210.5pt;height:104.85pt" o:ole="">
              <v:imagedata r:id="rId27" o:title=""/>
            </v:shape>
            <o:OLEObject Type="Embed" ProgID="CorelDRAW.Graphic.14" ShapeID="_x0000_i1041" DrawAspect="Content" ObjectID="_1434980761" r:id="rId28"/>
          </w:object>
        </w:r>
      </w:del>
      <w:ins w:id="218" w:author="asakurai-2013-07" w:date="2013-07-06T05:48:00Z">
        <w:r w:rsidR="00FD33EC">
          <w:pict>
            <v:shape id="_x0000_i1042" type="#_x0000_t75" style="width:206.6pt;height:100.15pt;mso-position-vertical:absolute">
              <v:imagedata r:id="rId29" o:title=""/>
            </v:shape>
          </w:pict>
        </w:r>
      </w:ins>
    </w:p>
    <w:p w:rsidR="00D82094" w:rsidRPr="0029661B" w:rsidRDefault="00D82094" w:rsidP="00D82094">
      <w:pPr>
        <w:pStyle w:val="FigureNoTitle0"/>
      </w:pPr>
      <w:r w:rsidRPr="0029661B">
        <w:t>Figure 9-</w:t>
      </w:r>
      <w:r>
        <w:t>21</w:t>
      </w:r>
      <w:r w:rsidRPr="0029661B">
        <w:t xml:space="preserve"> – ETHx/ETH_A_So </w:t>
      </w:r>
      <w:r w:rsidRPr="0029661B">
        <w:rPr>
          <w:lang w:eastAsia="ja-JP"/>
        </w:rPr>
        <w:t>symbol</w:t>
      </w:r>
    </w:p>
    <w:p w:rsidR="00D82094" w:rsidRPr="0029661B" w:rsidRDefault="00D82094" w:rsidP="00D82094">
      <w:pPr>
        <w:pStyle w:val="Figure"/>
        <w:keepNext w:val="0"/>
        <w:keepLines w:val="0"/>
      </w:pPr>
      <w:del w:id="219" w:author="asakurai-2013-07" w:date="2013-07-06T05:44:00Z">
        <w:r w:rsidDel="003B004E">
          <w:rPr>
            <w:noProof/>
            <w:lang w:val="en-US" w:eastAsia="zh-CN"/>
          </w:rPr>
          <w:object w:dxaOrig="2589" w:dyaOrig="1273">
            <v:shape id="_x0000_i1043" type="#_x0000_t75" style="width:211.3pt;height:104.85pt" o:ole="">
              <v:imagedata r:id="rId30" o:title=""/>
            </v:shape>
            <o:OLEObject Type="Embed" ProgID="CorelDRAW.Graphic.14" ShapeID="_x0000_i1043" DrawAspect="Content" ObjectID="_1434980762" r:id="rId31"/>
          </w:object>
        </w:r>
      </w:del>
      <w:ins w:id="220" w:author="asakurai-2013-07" w:date="2013-07-06T05:48:00Z">
        <w:r w:rsidR="00FD33EC">
          <w:pict>
            <v:shape id="_x0000_i1044" type="#_x0000_t75" style="width:206.6pt;height:100.15pt">
              <v:imagedata r:id="rId32" o:title=""/>
            </v:shape>
          </w:pict>
        </w:r>
      </w:ins>
    </w:p>
    <w:p w:rsidR="00D82094" w:rsidRPr="004617FC" w:rsidRDefault="00D82094" w:rsidP="00D82094">
      <w:pPr>
        <w:pStyle w:val="FigureNoTitle0"/>
        <w:keepLines w:val="0"/>
      </w:pPr>
      <w:r w:rsidRPr="004617FC">
        <w:t>Figure 9-2</w:t>
      </w:r>
      <w:r>
        <w:t>3</w:t>
      </w:r>
      <w:r w:rsidRPr="004617FC">
        <w:t xml:space="preserve"> – ETHx/ETH_A_Sk </w:t>
      </w:r>
      <w:r w:rsidRPr="004617FC">
        <w:rPr>
          <w:lang w:eastAsia="ja-JP"/>
        </w:rPr>
        <w:t>symbol</w:t>
      </w:r>
    </w:p>
    <w:p w:rsidR="00D82094" w:rsidRPr="0029661B" w:rsidRDefault="003B004E" w:rsidP="00D82094">
      <w:pPr>
        <w:pStyle w:val="Figure"/>
      </w:pPr>
      <w:del w:id="221" w:author="asakurai-2013-07" w:date="2013-07-06T05:45:00Z">
        <w:r w:rsidDel="003B004E">
          <w:rPr>
            <w:noProof/>
            <w:lang w:val="en-US" w:eastAsia="zh-CN"/>
          </w:rPr>
          <w:object w:dxaOrig="3595" w:dyaOrig="1280">
            <v:shape id="_x0000_i1045" type="#_x0000_t75" style="width:270pt;height:95.5pt" o:ole="">
              <v:imagedata r:id="rId33" o:title=""/>
            </v:shape>
            <o:OLEObject Type="Embed" ProgID="CorelDRAW.Graphic.14" ShapeID="_x0000_i1045" DrawAspect="Content" ObjectID="_1434980763" r:id="rId34"/>
          </w:object>
        </w:r>
      </w:del>
      <w:ins w:id="222" w:author="asakurai-2013-07" w:date="2013-07-06T05:48:00Z">
        <w:r w:rsidR="00FD33EC">
          <w:pict>
            <v:shape id="_x0000_i1046" type="#_x0000_t75" style="width:244.15pt;height:110.35pt">
              <v:imagedata r:id="rId35" o:title=""/>
            </v:shape>
          </w:pict>
        </w:r>
      </w:ins>
    </w:p>
    <w:p w:rsidR="00D82094" w:rsidRPr="0029661B" w:rsidRDefault="00D82094" w:rsidP="00D82094">
      <w:pPr>
        <w:pStyle w:val="FigureNoTitle0"/>
      </w:pPr>
      <w:r w:rsidRPr="0029661B">
        <w:t>Figure 9-2</w:t>
      </w:r>
      <w:r>
        <w:t>5</w:t>
      </w:r>
      <w:r w:rsidRPr="0029661B">
        <w:t xml:space="preserve"> – ETHx/ETH-m_A </w:t>
      </w:r>
      <w:r w:rsidRPr="0029661B">
        <w:rPr>
          <w:lang w:eastAsia="ja-JP"/>
        </w:rPr>
        <w:t>symbol</w:t>
      </w:r>
    </w:p>
    <w:p w:rsidR="00D82094" w:rsidRPr="0029661B" w:rsidRDefault="00D82094" w:rsidP="00D82094">
      <w:pPr>
        <w:pStyle w:val="Figure"/>
        <w:rPr>
          <w:b/>
        </w:rPr>
      </w:pPr>
      <w:del w:id="223" w:author="asakurai-2013-07" w:date="2013-07-06T05:46:00Z">
        <w:r w:rsidDel="003B004E">
          <w:rPr>
            <w:noProof/>
            <w:lang w:val="en-US" w:eastAsia="zh-CN"/>
          </w:rPr>
          <w:object w:dxaOrig="3763" w:dyaOrig="1280">
            <v:shape id="_x0000_i1047" type="#_x0000_t75" style="width:310.7pt;height:104.85pt" o:ole="">
              <v:imagedata r:id="rId36" o:title=""/>
            </v:shape>
            <o:OLEObject Type="Embed" ProgID="CorelDRAW.Graphic.14" ShapeID="_x0000_i1047" DrawAspect="Content" ObjectID="_1434980764" r:id="rId37"/>
          </w:object>
        </w:r>
      </w:del>
      <w:ins w:id="224" w:author="asakurai-2013-07" w:date="2013-07-06T05:49:00Z">
        <w:r w:rsidR="00FD33EC">
          <w:pict>
            <v:shape id="_x0000_i1048" type="#_x0000_t75" style="width:271.55pt;height:110.35pt">
              <v:imagedata r:id="rId38" o:title=""/>
            </v:shape>
          </w:pict>
        </w:r>
      </w:ins>
    </w:p>
    <w:p w:rsidR="00D82094" w:rsidRPr="0029661B" w:rsidRDefault="00D82094" w:rsidP="00D82094">
      <w:pPr>
        <w:pStyle w:val="FigureNoTitle0"/>
      </w:pPr>
      <w:r w:rsidRPr="0029661B">
        <w:t>Figure 9-2</w:t>
      </w:r>
      <w:r>
        <w:t>7</w:t>
      </w:r>
      <w:r w:rsidRPr="0029661B">
        <w:t xml:space="preserve"> – ETHx/ETH-m_A_So </w:t>
      </w:r>
      <w:r w:rsidRPr="0029661B">
        <w:rPr>
          <w:lang w:eastAsia="ja-JP"/>
        </w:rPr>
        <w:t>symbol</w:t>
      </w:r>
    </w:p>
    <w:p w:rsidR="00D82094" w:rsidRPr="0029661B" w:rsidRDefault="00D82094" w:rsidP="00D82094">
      <w:pPr>
        <w:pStyle w:val="Figure"/>
      </w:pPr>
      <w:del w:id="225" w:author="asakurai-2013-07" w:date="2013-07-06T05:47:00Z">
        <w:r w:rsidDel="003B004E">
          <w:object w:dxaOrig="3932" w:dyaOrig="1280">
            <v:shape id="_x0000_i1049" type="#_x0000_t75" style="width:324.8pt;height:106.45pt" o:ole="">
              <v:imagedata r:id="rId39" o:title=""/>
            </v:shape>
            <o:OLEObject Type="Embed" ProgID="CorelDRAW.Graphic.14" ShapeID="_x0000_i1049" DrawAspect="Content" ObjectID="_1434980765" r:id="rId40"/>
          </w:object>
        </w:r>
      </w:del>
      <w:ins w:id="226" w:author="asakurai-2013-07" w:date="2013-07-06T05:49:00Z">
        <w:r w:rsidR="00FD33EC">
          <w:pict>
            <v:shape id="_x0000_i1050" type="#_x0000_t75" style="width:268.45pt;height:110.35pt">
              <v:imagedata r:id="rId41" o:title=""/>
            </v:shape>
          </w:pict>
        </w:r>
      </w:ins>
    </w:p>
    <w:p w:rsidR="00D82094" w:rsidRPr="004617FC" w:rsidRDefault="00D82094" w:rsidP="00D82094">
      <w:pPr>
        <w:pStyle w:val="FigureNoTitle0"/>
        <w:rPr>
          <w:lang w:eastAsia="ja-JP"/>
        </w:rPr>
      </w:pPr>
      <w:r w:rsidRPr="004617FC">
        <w:t>Figure 9-2</w:t>
      </w:r>
      <w:r>
        <w:t>9</w:t>
      </w:r>
      <w:r w:rsidRPr="004617FC">
        <w:t xml:space="preserve"> – ETHx/ETH-m_A_Sk </w:t>
      </w:r>
      <w:r w:rsidRPr="004617FC">
        <w:rPr>
          <w:lang w:eastAsia="ja-JP"/>
        </w:rPr>
        <w:t>symbol</w:t>
      </w:r>
    </w:p>
    <w:p w:rsidR="00D82094" w:rsidRDefault="00D82094" w:rsidP="0032170F">
      <w:pPr>
        <w:jc w:val="both"/>
        <w:rPr>
          <w:lang w:eastAsia="ja-JP"/>
        </w:rPr>
      </w:pPr>
    </w:p>
    <w:p w:rsidR="008F554E" w:rsidRPr="00091B77" w:rsidRDefault="008F554E" w:rsidP="008F554E">
      <w:pPr>
        <w:keepNext/>
        <w:keepLines/>
        <w:numPr>
          <w:ilvl w:val="0"/>
          <w:numId w:val="7"/>
        </w:numPr>
        <w:spacing w:before="360"/>
        <w:jc w:val="both"/>
        <w:outlineLvl w:val="0"/>
        <w:rPr>
          <w:b/>
          <w:highlight w:val="green"/>
          <w:lang w:eastAsia="ja-JP"/>
        </w:rPr>
      </w:pPr>
      <w:r w:rsidRPr="00091B77">
        <w:rPr>
          <w:rFonts w:hint="eastAsia"/>
          <w:b/>
          <w:highlight w:val="green"/>
          <w:lang w:eastAsia="ja-JP"/>
        </w:rPr>
        <w:t>Update clause</w:t>
      </w:r>
      <w:r>
        <w:rPr>
          <w:rFonts w:hint="eastAsia"/>
          <w:b/>
          <w:highlight w:val="green"/>
          <w:lang w:eastAsia="ja-JP"/>
        </w:rPr>
        <w:t xml:space="preserve"> 9.4.2.2</w:t>
      </w:r>
      <w:r w:rsidRPr="00091B77">
        <w:rPr>
          <w:rFonts w:hint="eastAsia"/>
          <w:b/>
          <w:highlight w:val="green"/>
          <w:lang w:eastAsia="ja-JP"/>
        </w:rPr>
        <w:t xml:space="preserve"> </w:t>
      </w:r>
    </w:p>
    <w:p w:rsidR="008F554E" w:rsidRDefault="008F554E" w:rsidP="008F554E">
      <w:pPr>
        <w:pStyle w:val="Heading4"/>
        <w:tabs>
          <w:tab w:val="left" w:pos="1134"/>
        </w:tabs>
      </w:pPr>
      <w:bookmarkStart w:id="227" w:name="_Toc319901808"/>
      <w:r>
        <w:t>9.4.2.2</w:t>
      </w:r>
      <w:r>
        <w:tab/>
        <w:t>ETH diagnostic flow termination sink function for MIPs (ETHDi_FT_Sk)</w:t>
      </w:r>
      <w:bookmarkEnd w:id="227"/>
    </w:p>
    <w:p w:rsidR="008F554E" w:rsidRDefault="008F554E" w:rsidP="008F554E">
      <w:pPr>
        <w:jc w:val="both"/>
        <w:rPr>
          <w:lang w:eastAsia="ja-JP"/>
        </w:rPr>
      </w:pPr>
      <w:r>
        <w:rPr>
          <w:rFonts w:hint="eastAsia"/>
          <w:lang w:eastAsia="ja-JP"/>
        </w:rPr>
        <w:t>&lt;</w:t>
      </w:r>
      <w:r>
        <w:rPr>
          <w:lang w:eastAsia="ja-JP"/>
        </w:rPr>
        <w:t>…</w:t>
      </w:r>
      <w:r>
        <w:rPr>
          <w:rFonts w:hint="eastAsia"/>
          <w:lang w:eastAsia="ja-JP"/>
        </w:rPr>
        <w:t>&gt;</w:t>
      </w:r>
    </w:p>
    <w:p w:rsidR="008F554E" w:rsidRDefault="008F554E" w:rsidP="008F554E">
      <w:pPr>
        <w:pStyle w:val="Headingi"/>
        <w:rPr>
          <w:lang w:eastAsia="ja-JP"/>
        </w:rPr>
      </w:pPr>
      <w:r>
        <w:t>MIP OAM extraction process</w:t>
      </w:r>
    </w:p>
    <w:p w:rsidR="008F554E" w:rsidRDefault="008F554E" w:rsidP="008F554E">
      <w:pPr>
        <w:jc w:val="both"/>
      </w:pPr>
      <w:r>
        <w:t>The MIP OAM extraction process extracts OAM traffic units that are processed in the ETHDi_FT_Sk process from the stream of traffic units as defined in the following pseudo code:</w:t>
      </w:r>
    </w:p>
    <w:p w:rsidR="008F554E" w:rsidRDefault="008F554E" w:rsidP="008F554E">
      <w:pPr>
        <w:pStyle w:val="Formal"/>
        <w:tabs>
          <w:tab w:val="clear" w:pos="567"/>
          <w:tab w:val="left" w:pos="840"/>
        </w:tabs>
        <w:spacing w:line="240" w:lineRule="exact"/>
        <w:rPr>
          <w:rFonts w:cs="Courier New"/>
          <w:noProof w:val="0"/>
          <w:lang w:eastAsia="ja-JP"/>
        </w:rPr>
      </w:pPr>
    </w:p>
    <w:p w:rsidR="008F554E" w:rsidRDefault="008F554E" w:rsidP="008F554E">
      <w:pPr>
        <w:pStyle w:val="Formal"/>
        <w:tabs>
          <w:tab w:val="clear" w:pos="567"/>
          <w:tab w:val="left" w:pos="840"/>
        </w:tabs>
        <w:spacing w:line="240" w:lineRule="exact"/>
        <w:rPr>
          <w:rFonts w:cs="Courier New"/>
          <w:noProof w:val="0"/>
          <w:lang w:eastAsia="ja-JP"/>
        </w:rPr>
      </w:pPr>
      <w:r>
        <w:rPr>
          <w:rFonts w:cs="Courier New"/>
          <w:noProof w:val="0"/>
        </w:rPr>
        <w:t xml:space="preserve">if (TYPE=&lt;ETHOAM&gt;) and (MEL=MI_MEL) then </w:t>
      </w:r>
      <w:r>
        <w:rPr>
          <w:rFonts w:cs="Courier New"/>
          <w:noProof w:val="0"/>
        </w:rPr>
        <w:br/>
        <w:t xml:space="preserve">  switch(OPC) {</w:t>
      </w:r>
      <w:r>
        <w:rPr>
          <w:rFonts w:cs="Courier New"/>
          <w:noProof w:val="0"/>
        </w:rPr>
        <w:br/>
        <w:t xml:space="preserve">  case &lt;LBM&gt;: extract ETH-</w:t>
      </w:r>
      <w:r>
        <w:rPr>
          <w:rFonts w:cs="Courier New"/>
          <w:noProof w:val="0"/>
          <w:lang w:eastAsia="ja-JP"/>
        </w:rPr>
        <w:t>LBM</w:t>
      </w:r>
      <w:r>
        <w:rPr>
          <w:rFonts w:cs="Courier New"/>
          <w:noProof w:val="0"/>
        </w:rPr>
        <w:t xml:space="preserve"> OAM traffic unit</w:t>
      </w:r>
      <w:ins w:id="228" w:author="asakurai-2013-07" w:date="2013-07-06T03:19:00Z">
        <w:r w:rsidDel="00EC3620">
          <w:rPr>
            <w:rFonts w:cs="Courier New"/>
            <w:noProof w:val="0"/>
          </w:rPr>
          <w:t xml:space="preserve"> </w:t>
        </w:r>
      </w:ins>
      <w:del w:id="229" w:author="asakurai-2013-07" w:date="2013-07-06T03:19:00Z">
        <w:r w:rsidDel="00EC3620">
          <w:rPr>
            <w:rFonts w:cs="Courier New"/>
            <w:noProof w:val="0"/>
          </w:rPr>
          <w:delText xml:space="preserve"> and forward to LBM Port</w:delText>
        </w:r>
      </w:del>
      <w:ins w:id="230" w:author="asakurai-2013-07" w:date="2013-07-06T03:18:00Z">
        <w:r>
          <w:rPr>
            <w:rFonts w:cs="Courier New" w:hint="eastAsia"/>
            <w:noProof w:val="0"/>
            <w:lang w:eastAsia="ja-JP"/>
          </w:rPr>
          <w:br/>
        </w:r>
        <w:r>
          <w:rPr>
            <w:rFonts w:cs="Courier New"/>
            <w:noProof w:val="0"/>
          </w:rPr>
          <w:t xml:space="preserve">              </w:t>
        </w:r>
      </w:ins>
      <w:ins w:id="231" w:author="asakurai-2013-07" w:date="2013-07-06T03:19:00Z">
        <w:r w:rsidRPr="00EC3620">
          <w:rPr>
            <w:rFonts w:cs="Courier New"/>
            <w:noProof w:val="0"/>
          </w:rPr>
          <w:t>forward one copy of ETH-LBM OAM traffic unit to LBM Port</w:t>
        </w:r>
        <w:r>
          <w:rPr>
            <w:rFonts w:cs="Courier New" w:hint="eastAsia"/>
            <w:noProof w:val="0"/>
            <w:lang w:eastAsia="ja-JP"/>
          </w:rPr>
          <w:br/>
        </w:r>
        <w:r>
          <w:rPr>
            <w:rFonts w:cs="Courier New"/>
            <w:noProof w:val="0"/>
          </w:rPr>
          <w:t xml:space="preserve">              </w:t>
        </w:r>
        <w:r w:rsidRPr="00EC3620">
          <w:rPr>
            <w:rFonts w:cs="Courier New"/>
            <w:noProof w:val="0"/>
          </w:rPr>
          <w:t>forward one copy of ETH-LBM OAM traffic unit to Data Port</w:t>
        </w:r>
      </w:ins>
    </w:p>
    <w:p w:rsidR="008F554E" w:rsidRDefault="008F554E" w:rsidP="008F554E">
      <w:pPr>
        <w:pStyle w:val="Formal"/>
        <w:spacing w:line="240" w:lineRule="exact"/>
        <w:rPr>
          <w:rFonts w:cs="Courier New"/>
        </w:rPr>
      </w:pPr>
      <w:r>
        <w:rPr>
          <w:rFonts w:cs="Courier New"/>
          <w:noProof w:val="0"/>
        </w:rPr>
        <w:t xml:space="preserve">  case &lt;LTM&gt;: extract ETH-</w:t>
      </w:r>
      <w:r>
        <w:rPr>
          <w:rFonts w:cs="Courier New"/>
          <w:noProof w:val="0"/>
          <w:lang w:eastAsia="ja-JP"/>
        </w:rPr>
        <w:t>LTM</w:t>
      </w:r>
      <w:r>
        <w:rPr>
          <w:rFonts w:cs="Courier New"/>
          <w:noProof w:val="0"/>
        </w:rPr>
        <w:t xml:space="preserve"> OAM traffic unit and forward to LTM Port</w:t>
      </w:r>
      <w:r>
        <w:rPr>
          <w:rFonts w:cs="Courier New"/>
          <w:noProof w:val="0"/>
        </w:rPr>
        <w:br/>
      </w:r>
      <w:r>
        <w:rPr>
          <w:rFonts w:cs="Courier New"/>
        </w:rPr>
        <w:t xml:space="preserve">  default: forward ETH_CI traffic unit to Data port</w:t>
      </w:r>
    </w:p>
    <w:p w:rsidR="008F554E" w:rsidRDefault="008F554E" w:rsidP="008F554E">
      <w:pPr>
        <w:pStyle w:val="Formal"/>
        <w:tabs>
          <w:tab w:val="clear" w:pos="567"/>
          <w:tab w:val="left" w:pos="840"/>
        </w:tabs>
        <w:spacing w:line="240" w:lineRule="exact"/>
        <w:ind w:left="2"/>
        <w:rPr>
          <w:rFonts w:cs="Courier New"/>
          <w:noProof w:val="0"/>
        </w:rPr>
      </w:pPr>
      <w:r>
        <w:rPr>
          <w:rFonts w:cs="Courier New"/>
          <w:noProof w:val="0"/>
        </w:rPr>
        <w:t xml:space="preserve">  }</w:t>
      </w:r>
      <w:r>
        <w:rPr>
          <w:rFonts w:cs="Courier New"/>
          <w:noProof w:val="0"/>
        </w:rPr>
        <w:br/>
        <w:t>else</w:t>
      </w:r>
    </w:p>
    <w:p w:rsidR="008F554E" w:rsidRDefault="008F554E" w:rsidP="008F554E">
      <w:pPr>
        <w:pStyle w:val="Formal"/>
        <w:tabs>
          <w:tab w:val="clear" w:pos="567"/>
          <w:tab w:val="left" w:pos="840"/>
        </w:tabs>
        <w:spacing w:line="240" w:lineRule="exact"/>
        <w:ind w:left="240"/>
        <w:rPr>
          <w:rFonts w:cs="Courier New"/>
          <w:noProof w:val="0"/>
        </w:rPr>
      </w:pPr>
      <w:r>
        <w:rPr>
          <w:rFonts w:cs="Courier New"/>
          <w:noProof w:val="0"/>
        </w:rPr>
        <w:t xml:space="preserve">forward </w:t>
      </w:r>
      <w:r>
        <w:rPr>
          <w:rFonts w:cs="Courier New"/>
          <w:noProof w:val="0"/>
          <w:lang w:eastAsia="ja-JP"/>
        </w:rPr>
        <w:t xml:space="preserve">ETH CI </w:t>
      </w:r>
      <w:r>
        <w:rPr>
          <w:rFonts w:cs="Courier New"/>
          <w:noProof w:val="0"/>
        </w:rPr>
        <w:t>traffic unit to Data Port</w:t>
      </w:r>
    </w:p>
    <w:p w:rsidR="008F554E" w:rsidRDefault="008F554E" w:rsidP="008F554E">
      <w:pPr>
        <w:pStyle w:val="Formal"/>
        <w:tabs>
          <w:tab w:val="clear" w:pos="567"/>
          <w:tab w:val="left" w:pos="840"/>
        </w:tabs>
        <w:spacing w:line="240" w:lineRule="exact"/>
        <w:rPr>
          <w:rFonts w:cs="Courier New"/>
          <w:noProof w:val="0"/>
          <w:lang w:eastAsia="ja-JP"/>
        </w:rPr>
      </w:pPr>
      <w:r>
        <w:rPr>
          <w:rFonts w:cs="Courier New"/>
          <w:noProof w:val="0"/>
        </w:rPr>
        <w:t>endif</w:t>
      </w:r>
    </w:p>
    <w:p w:rsidR="008F554E" w:rsidRPr="00C92D09" w:rsidRDefault="008F554E" w:rsidP="008F554E">
      <w:pPr>
        <w:pStyle w:val="Note"/>
        <w:jc w:val="both"/>
        <w:rPr>
          <w:sz w:val="22"/>
          <w:szCs w:val="22"/>
          <w:lang w:eastAsia="ja-JP"/>
        </w:rPr>
      </w:pPr>
      <w:r w:rsidRPr="00C92D09">
        <w:rPr>
          <w:sz w:val="22"/>
          <w:szCs w:val="22"/>
          <w:lang w:eastAsia="ja-JP"/>
        </w:rPr>
        <w:t>NOTE – Further filtering of OAM traffic units is performed by the OAM MEL filter process which forms part of the ETH adaptation functions specified in clause 9.3.</w:t>
      </w:r>
    </w:p>
    <w:p w:rsidR="008F554E" w:rsidRDefault="008F554E" w:rsidP="008F554E">
      <w:pPr>
        <w:pStyle w:val="Headingi"/>
        <w:rPr>
          <w:lang w:eastAsia="ja-JP"/>
        </w:rPr>
      </w:pPr>
      <w:r>
        <w:t xml:space="preserve">MIP OAM </w:t>
      </w:r>
      <w:r>
        <w:rPr>
          <w:lang w:eastAsia="ja-JP"/>
        </w:rPr>
        <w:t>i</w:t>
      </w:r>
      <w:r>
        <w:t>nsertion</w:t>
      </w:r>
      <w:r>
        <w:rPr>
          <w:lang w:eastAsia="ja-JP"/>
        </w:rPr>
        <w:t xml:space="preserve"> process</w:t>
      </w:r>
    </w:p>
    <w:p w:rsidR="008F554E" w:rsidRDefault="008F554E" w:rsidP="008F554E">
      <w:pPr>
        <w:jc w:val="both"/>
      </w:pPr>
      <w:r>
        <w:t>The MIP OAM insertion process inserts OAM traffic units that are generated in the ETHDi_FT_</w:t>
      </w:r>
      <w:r>
        <w:rPr>
          <w:lang w:eastAsia="ja-JP"/>
        </w:rPr>
        <w:t>Sk</w:t>
      </w:r>
      <w:r>
        <w:t xml:space="preserve"> process into the stream of traffic units. </w:t>
      </w:r>
    </w:p>
    <w:p w:rsidR="008F554E" w:rsidRDefault="008F554E" w:rsidP="008F554E">
      <w:pPr>
        <w:jc w:val="both"/>
      </w:pPr>
      <w:r>
        <w:t>For all ETH_CI_D received on any but the data input port, the SA field is overwritten with the MI_</w:t>
      </w:r>
      <w:ins w:id="232" w:author="asakurai-2013-07" w:date="2013-07-06T03:24:00Z">
        <w:r>
          <w:rPr>
            <w:rFonts w:hint="eastAsia"/>
            <w:lang w:eastAsia="ja-JP"/>
          </w:rPr>
          <w:t>MIP</w:t>
        </w:r>
      </w:ins>
      <w:del w:id="233" w:author="asakurai-2013-07" w:date="2013-07-06T03:24:00Z">
        <w:r w:rsidDel="00C92D09">
          <w:delText>MEP</w:delText>
        </w:r>
      </w:del>
      <w:r>
        <w:t xml:space="preserve">_MAC value. In the M_SDU field the Ethertype value is overwritten with the OAM Ethertype value (89-02) and the MEL field is overwritten with the MI_MEL value. </w:t>
      </w:r>
    </w:p>
    <w:p w:rsidR="008F554E" w:rsidRDefault="008F554E" w:rsidP="008F554E">
      <w:pPr>
        <w:jc w:val="both"/>
        <w:rPr>
          <w:lang w:eastAsia="ja-JP"/>
        </w:rPr>
      </w:pPr>
      <w:r>
        <w:t>This ensures that every generated OAM field has the correct SA, Ethertype and MEL.</w:t>
      </w:r>
    </w:p>
    <w:p w:rsidR="008F554E" w:rsidRDefault="008F554E" w:rsidP="008F554E">
      <w:pPr>
        <w:rPr>
          <w:lang w:eastAsia="ja-JP"/>
        </w:rPr>
      </w:pPr>
      <w:r>
        <w:rPr>
          <w:rFonts w:hint="eastAsia"/>
          <w:lang w:eastAsia="ja-JP"/>
        </w:rPr>
        <w:t>&lt;...&gt;</w:t>
      </w:r>
    </w:p>
    <w:p w:rsidR="008F554E" w:rsidRPr="00C92D09" w:rsidRDefault="008F554E" w:rsidP="008F554E">
      <w:pPr>
        <w:pStyle w:val="Formal"/>
        <w:tabs>
          <w:tab w:val="clear" w:pos="567"/>
          <w:tab w:val="left" w:pos="840"/>
        </w:tabs>
        <w:spacing w:line="240" w:lineRule="exact"/>
        <w:rPr>
          <w:rFonts w:cs="Courier New"/>
          <w:noProof w:val="0"/>
          <w:lang w:eastAsia="ja-JP"/>
        </w:rPr>
      </w:pPr>
    </w:p>
    <w:p w:rsidR="008F554E" w:rsidRPr="00D82094" w:rsidRDefault="008F554E" w:rsidP="0032170F">
      <w:pPr>
        <w:jc w:val="both"/>
        <w:rPr>
          <w:lang w:eastAsia="ja-JP"/>
        </w:rPr>
      </w:pPr>
    </w:p>
    <w:p w:rsidR="0032170F" w:rsidRDefault="0032170F" w:rsidP="0032170F">
      <w:pPr>
        <w:jc w:val="center"/>
      </w:pPr>
      <w:r>
        <w:t>_________________</w:t>
      </w:r>
      <w:bookmarkEnd w:id="0"/>
      <w:bookmarkEnd w:id="1"/>
      <w:bookmarkEnd w:id="2"/>
    </w:p>
    <w:sectPr w:rsidR="0032170F" w:rsidSect="00FD33EC">
      <w:headerReference w:type="default" r:id="rId42"/>
      <w:footerReference w:type="first" r:id="rId43"/>
      <w:pgSz w:w="11907" w:h="16840"/>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EC1" w:rsidRDefault="003E4EC1">
      <w:r>
        <w:separator/>
      </w:r>
    </w:p>
  </w:endnote>
  <w:endnote w:type="continuationSeparator" w:id="0">
    <w:p w:rsidR="003E4EC1" w:rsidRDefault="003E4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ayout w:type="fixed"/>
      <w:tblCellMar>
        <w:left w:w="57" w:type="dxa"/>
        <w:right w:w="57" w:type="dxa"/>
      </w:tblCellMar>
      <w:tblLook w:val="0000" w:firstRow="0" w:lastRow="0" w:firstColumn="0" w:lastColumn="0" w:noHBand="0" w:noVBand="0"/>
    </w:tblPr>
    <w:tblGrid>
      <w:gridCol w:w="1617"/>
      <w:gridCol w:w="4394"/>
      <w:gridCol w:w="3912"/>
      <w:gridCol w:w="283"/>
    </w:tblGrid>
    <w:tr w:rsidR="00FD33EC" w:rsidRPr="00FD33EC" w:rsidTr="00FD33EC">
      <w:trPr>
        <w:cantSplit/>
        <w:trHeight w:val="204"/>
        <w:jc w:val="center"/>
      </w:trPr>
      <w:tc>
        <w:tcPr>
          <w:tcW w:w="1617" w:type="dxa"/>
          <w:tcBorders>
            <w:top w:val="single" w:sz="12" w:space="0" w:color="auto"/>
          </w:tcBorders>
        </w:tcPr>
        <w:p w:rsidR="00FD33EC" w:rsidRPr="00FD33EC" w:rsidRDefault="00FD33EC" w:rsidP="00456C5E">
          <w:pPr>
            <w:rPr>
              <w:b/>
              <w:bCs/>
              <w:sz w:val="22"/>
            </w:rPr>
          </w:pPr>
          <w:bookmarkStart w:id="234" w:name="dcontact"/>
          <w:bookmarkStart w:id="235" w:name="dcontent1" w:colFirst="1" w:colLast="1"/>
          <w:r w:rsidRPr="00FD33EC">
            <w:rPr>
              <w:b/>
              <w:bCs/>
              <w:sz w:val="22"/>
            </w:rPr>
            <w:t>Contact:</w:t>
          </w:r>
        </w:p>
      </w:tc>
      <w:tc>
        <w:tcPr>
          <w:tcW w:w="4394" w:type="dxa"/>
          <w:tcBorders>
            <w:top w:val="single" w:sz="12" w:space="0" w:color="auto"/>
          </w:tcBorders>
        </w:tcPr>
        <w:p w:rsidR="00FD33EC" w:rsidRPr="00FD33EC" w:rsidRDefault="00FD33EC" w:rsidP="00456C5E">
          <w:pPr>
            <w:snapToGrid w:val="0"/>
            <w:spacing w:line="0" w:lineRule="atLeast"/>
            <w:rPr>
              <w:sz w:val="22"/>
              <w:szCs w:val="24"/>
              <w:lang w:val="fr-FR" w:eastAsia="ja-JP"/>
            </w:rPr>
          </w:pPr>
          <w:r w:rsidRPr="00FD33EC">
            <w:rPr>
              <w:rFonts w:hint="eastAsia"/>
              <w:sz w:val="22"/>
              <w:szCs w:val="24"/>
              <w:lang w:val="fr-FR" w:eastAsia="ja-JP"/>
            </w:rPr>
            <w:t>Akira SAKURAI</w:t>
          </w:r>
        </w:p>
        <w:p w:rsidR="00FD33EC" w:rsidRPr="00FD33EC" w:rsidRDefault="00FD33EC" w:rsidP="00456C5E">
          <w:pPr>
            <w:snapToGrid w:val="0"/>
            <w:spacing w:before="0" w:line="0" w:lineRule="atLeast"/>
            <w:rPr>
              <w:sz w:val="22"/>
              <w:szCs w:val="24"/>
              <w:lang w:val="fr-FR" w:eastAsia="ja-JP"/>
            </w:rPr>
          </w:pPr>
          <w:r w:rsidRPr="00FD33EC">
            <w:rPr>
              <w:rFonts w:hint="eastAsia"/>
              <w:sz w:val="22"/>
              <w:szCs w:val="24"/>
              <w:lang w:val="fr-FR" w:eastAsia="ja-JP"/>
            </w:rPr>
            <w:t>NEC Corporation</w:t>
          </w:r>
        </w:p>
        <w:p w:rsidR="00FD33EC" w:rsidRPr="00FD33EC" w:rsidRDefault="00FD33EC" w:rsidP="00456C5E">
          <w:pPr>
            <w:spacing w:before="0"/>
            <w:rPr>
              <w:sz w:val="22"/>
              <w:lang w:val="fr-FR"/>
            </w:rPr>
          </w:pPr>
          <w:r w:rsidRPr="00FD33EC">
            <w:rPr>
              <w:sz w:val="22"/>
              <w:szCs w:val="24"/>
              <w:lang w:val="fr-FR" w:eastAsia="ja-JP"/>
            </w:rPr>
            <w:t>Japan</w:t>
          </w:r>
        </w:p>
      </w:tc>
      <w:tc>
        <w:tcPr>
          <w:tcW w:w="4195" w:type="dxa"/>
          <w:gridSpan w:val="2"/>
          <w:tcBorders>
            <w:top w:val="single" w:sz="12" w:space="0" w:color="auto"/>
          </w:tcBorders>
        </w:tcPr>
        <w:p w:rsidR="00FD33EC" w:rsidRPr="00FD33EC" w:rsidRDefault="00FD33EC" w:rsidP="00456C5E">
          <w:pPr>
            <w:rPr>
              <w:sz w:val="22"/>
              <w:szCs w:val="24"/>
              <w:lang w:val="fr-FR"/>
            </w:rPr>
          </w:pPr>
          <w:r w:rsidRPr="00FD33EC">
            <w:rPr>
              <w:sz w:val="22"/>
              <w:szCs w:val="24"/>
              <w:lang w:val="fr-FR"/>
            </w:rPr>
            <w:t>Tel:</w:t>
          </w:r>
          <w:r w:rsidRPr="00FD33EC">
            <w:rPr>
              <w:sz w:val="22"/>
              <w:szCs w:val="24"/>
              <w:lang w:val="fr-FR" w:eastAsia="ja-JP"/>
            </w:rPr>
            <w:t xml:space="preserve"> +81-4-</w:t>
          </w:r>
          <w:r w:rsidRPr="00FD33EC">
            <w:rPr>
              <w:rFonts w:hint="eastAsia"/>
              <w:sz w:val="22"/>
              <w:szCs w:val="24"/>
              <w:lang w:val="fr-FR" w:eastAsia="ja-JP"/>
            </w:rPr>
            <w:t>7185</w:t>
          </w:r>
          <w:r w:rsidRPr="00FD33EC">
            <w:rPr>
              <w:sz w:val="22"/>
              <w:szCs w:val="24"/>
              <w:lang w:val="fr-FR" w:eastAsia="ja-JP"/>
            </w:rPr>
            <w:t>-</w:t>
          </w:r>
          <w:r w:rsidRPr="00FD33EC">
            <w:rPr>
              <w:rFonts w:hint="eastAsia"/>
              <w:sz w:val="22"/>
              <w:szCs w:val="24"/>
              <w:lang w:val="fr-FR" w:eastAsia="ja-JP"/>
            </w:rPr>
            <w:t>7652</w:t>
          </w:r>
        </w:p>
        <w:p w:rsidR="00FD33EC" w:rsidRPr="00FD33EC" w:rsidRDefault="00FD33EC" w:rsidP="00456C5E">
          <w:pPr>
            <w:spacing w:before="0"/>
            <w:rPr>
              <w:sz w:val="22"/>
              <w:szCs w:val="24"/>
              <w:lang w:val="fr-FR"/>
            </w:rPr>
          </w:pPr>
          <w:r w:rsidRPr="00FD33EC">
            <w:rPr>
              <w:sz w:val="22"/>
              <w:szCs w:val="24"/>
              <w:lang w:val="fr-FR"/>
            </w:rPr>
            <w:t>Fax:</w:t>
          </w:r>
          <w:r w:rsidRPr="00FD33EC">
            <w:rPr>
              <w:sz w:val="22"/>
              <w:szCs w:val="24"/>
              <w:lang w:val="fr-FR" w:eastAsia="ja-JP"/>
            </w:rPr>
            <w:t xml:space="preserve"> +81-4-</w:t>
          </w:r>
          <w:r w:rsidRPr="00FD33EC">
            <w:rPr>
              <w:rFonts w:hint="eastAsia"/>
              <w:sz w:val="22"/>
              <w:szCs w:val="24"/>
              <w:lang w:val="fr-FR" w:eastAsia="ja-JP"/>
            </w:rPr>
            <w:t>7185</w:t>
          </w:r>
          <w:r w:rsidRPr="00FD33EC">
            <w:rPr>
              <w:sz w:val="22"/>
              <w:szCs w:val="24"/>
              <w:lang w:val="fr-FR" w:eastAsia="ja-JP"/>
            </w:rPr>
            <w:t>-</w:t>
          </w:r>
          <w:r w:rsidRPr="00FD33EC">
            <w:rPr>
              <w:rFonts w:hint="eastAsia"/>
              <w:sz w:val="22"/>
              <w:szCs w:val="24"/>
              <w:lang w:val="fr-FR" w:eastAsia="ja-JP"/>
            </w:rPr>
            <w:t>6856</w:t>
          </w:r>
        </w:p>
        <w:p w:rsidR="00FD33EC" w:rsidRPr="00FD33EC" w:rsidRDefault="00FD33EC" w:rsidP="00456C5E">
          <w:pPr>
            <w:spacing w:before="0"/>
            <w:rPr>
              <w:sz w:val="22"/>
              <w:szCs w:val="24"/>
              <w:lang w:val="fr-FR" w:eastAsia="ja-JP"/>
            </w:rPr>
          </w:pPr>
          <w:r w:rsidRPr="00FD33EC">
            <w:rPr>
              <w:sz w:val="22"/>
              <w:szCs w:val="24"/>
              <w:lang w:val="fr-FR"/>
            </w:rPr>
            <w:t>Email:</w:t>
          </w:r>
          <w:r w:rsidRPr="00FD33EC">
            <w:rPr>
              <w:rFonts w:hint="eastAsia"/>
              <w:sz w:val="22"/>
              <w:szCs w:val="24"/>
              <w:lang w:val="fr-FR" w:eastAsia="ja-JP"/>
            </w:rPr>
            <w:t xml:space="preserve"> </w:t>
          </w:r>
          <w:hyperlink r:id="rId1" w:history="1">
            <w:r w:rsidRPr="00FD33EC">
              <w:rPr>
                <w:rStyle w:val="Hyperlink"/>
                <w:rFonts w:hint="eastAsia"/>
                <w:sz w:val="22"/>
                <w:szCs w:val="24"/>
                <w:lang w:val="fr-FR" w:eastAsia="ja-JP"/>
              </w:rPr>
              <w:t>a-sakurai</w:t>
            </w:r>
            <w:r w:rsidRPr="00FD33EC">
              <w:rPr>
                <w:rStyle w:val="Hyperlink"/>
                <w:sz w:val="22"/>
                <w:szCs w:val="24"/>
                <w:lang w:val="fr-FR" w:eastAsia="ja-JP"/>
              </w:rPr>
              <w:t>@</w:t>
            </w:r>
            <w:r w:rsidRPr="00FD33EC">
              <w:rPr>
                <w:rStyle w:val="Hyperlink"/>
                <w:rFonts w:hint="eastAsia"/>
                <w:sz w:val="22"/>
                <w:szCs w:val="24"/>
                <w:lang w:val="fr-FR" w:eastAsia="ja-JP"/>
              </w:rPr>
              <w:t>da.jp.nec.com</w:t>
            </w:r>
          </w:hyperlink>
        </w:p>
      </w:tc>
    </w:tr>
    <w:tr w:rsidR="00FD33EC" w:rsidRPr="00FD33EC" w:rsidTr="00FD33EC">
      <w:trPr>
        <w:cantSplit/>
        <w:trHeight w:val="204"/>
        <w:jc w:val="center"/>
      </w:trPr>
      <w:tc>
        <w:tcPr>
          <w:tcW w:w="1617" w:type="dxa"/>
          <w:tcBorders>
            <w:top w:val="single" w:sz="12" w:space="0" w:color="auto"/>
          </w:tcBorders>
        </w:tcPr>
        <w:p w:rsidR="00FD33EC" w:rsidRPr="00FD33EC" w:rsidRDefault="00FD33EC" w:rsidP="00456C5E">
          <w:pPr>
            <w:rPr>
              <w:b/>
              <w:bCs/>
              <w:sz w:val="22"/>
            </w:rPr>
          </w:pPr>
          <w:bookmarkStart w:id="236" w:name="dcontent" w:colFirst="1" w:colLast="1"/>
          <w:bookmarkStart w:id="237" w:name="dcontent2" w:colFirst="1" w:colLast="1"/>
          <w:bookmarkEnd w:id="234"/>
          <w:bookmarkEnd w:id="235"/>
          <w:r w:rsidRPr="00FD33EC">
            <w:rPr>
              <w:b/>
              <w:bCs/>
              <w:sz w:val="22"/>
            </w:rPr>
            <w:t>Contact:</w:t>
          </w:r>
        </w:p>
      </w:tc>
      <w:tc>
        <w:tcPr>
          <w:tcW w:w="4394" w:type="dxa"/>
          <w:tcBorders>
            <w:top w:val="single" w:sz="12" w:space="0" w:color="auto"/>
          </w:tcBorders>
          <w:vAlign w:val="bottom"/>
        </w:tcPr>
        <w:p w:rsidR="00FD33EC" w:rsidRPr="00FD33EC" w:rsidRDefault="00FD33EC" w:rsidP="00456C5E">
          <w:pPr>
            <w:snapToGrid w:val="0"/>
            <w:spacing w:line="0" w:lineRule="atLeast"/>
            <w:rPr>
              <w:sz w:val="22"/>
              <w:lang w:val="nl-NL" w:eastAsia="ja-JP"/>
            </w:rPr>
          </w:pPr>
          <w:r w:rsidRPr="00FD33EC">
            <w:rPr>
              <w:sz w:val="22"/>
              <w:lang w:val="nl-NL" w:eastAsia="ja-JP"/>
            </w:rPr>
            <w:t xml:space="preserve">Huub </w:t>
          </w:r>
          <w:r w:rsidRPr="00FD33EC">
            <w:rPr>
              <w:sz w:val="22"/>
              <w:szCs w:val="24"/>
              <w:lang w:val="nl-NL" w:eastAsia="ja-JP"/>
            </w:rPr>
            <w:t>van</w:t>
          </w:r>
          <w:r w:rsidRPr="00FD33EC">
            <w:rPr>
              <w:sz w:val="22"/>
              <w:lang w:val="nl-NL" w:eastAsia="ja-JP"/>
            </w:rPr>
            <w:t xml:space="preserve"> Helvoort</w:t>
          </w:r>
        </w:p>
        <w:p w:rsidR="00FD33EC" w:rsidRPr="00FD33EC" w:rsidRDefault="00FD33EC" w:rsidP="00456C5E">
          <w:pPr>
            <w:snapToGrid w:val="0"/>
            <w:spacing w:before="0" w:line="0" w:lineRule="atLeast"/>
            <w:rPr>
              <w:sz w:val="22"/>
              <w:lang w:val="nl-NL" w:eastAsia="ja-JP"/>
            </w:rPr>
          </w:pPr>
          <w:r w:rsidRPr="00FD33EC">
            <w:rPr>
              <w:sz w:val="22"/>
              <w:szCs w:val="24"/>
              <w:lang w:val="nl-NL" w:eastAsia="ja-JP"/>
            </w:rPr>
            <w:t>Huawei</w:t>
          </w:r>
          <w:r w:rsidRPr="00FD33EC">
            <w:rPr>
              <w:sz w:val="22"/>
              <w:lang w:val="nl-NL" w:eastAsia="ja-JP"/>
            </w:rPr>
            <w:t xml:space="preserve"> Technologies</w:t>
          </w:r>
        </w:p>
        <w:p w:rsidR="00FD33EC" w:rsidRPr="00FD33EC" w:rsidRDefault="00FD33EC" w:rsidP="00456C5E">
          <w:pPr>
            <w:spacing w:before="0"/>
            <w:rPr>
              <w:sz w:val="22"/>
              <w:lang w:val="nl-NL" w:eastAsia="ja-JP"/>
            </w:rPr>
          </w:pPr>
          <w:r w:rsidRPr="00FD33EC">
            <w:rPr>
              <w:sz w:val="22"/>
              <w:lang w:val="nl-NL" w:eastAsia="ja-JP"/>
            </w:rPr>
            <w:t xml:space="preserve">P.R. China </w:t>
          </w:r>
        </w:p>
      </w:tc>
      <w:tc>
        <w:tcPr>
          <w:tcW w:w="4195" w:type="dxa"/>
          <w:gridSpan w:val="2"/>
          <w:tcBorders>
            <w:top w:val="single" w:sz="12" w:space="0" w:color="auto"/>
          </w:tcBorders>
        </w:tcPr>
        <w:p w:rsidR="00FD33EC" w:rsidRPr="00FD33EC" w:rsidRDefault="00FD33EC" w:rsidP="00456C5E">
          <w:pPr>
            <w:rPr>
              <w:sz w:val="22"/>
              <w:lang w:val="fr-FR" w:eastAsia="ja-JP"/>
            </w:rPr>
          </w:pPr>
          <w:r w:rsidRPr="00FD33EC">
            <w:rPr>
              <w:sz w:val="22"/>
              <w:lang w:val="fr-FR"/>
            </w:rPr>
            <w:t>Tel:</w:t>
          </w:r>
          <w:r w:rsidRPr="00FD33EC">
            <w:rPr>
              <w:sz w:val="22"/>
              <w:lang w:val="fr-FR" w:eastAsia="ja-JP"/>
            </w:rPr>
            <w:t xml:space="preserve"> </w:t>
          </w:r>
          <w:r w:rsidRPr="00FD33EC">
            <w:rPr>
              <w:sz w:val="22"/>
              <w:lang w:val="fr-FR"/>
            </w:rPr>
            <w:t>+31</w:t>
          </w:r>
          <w:r w:rsidRPr="00FD33EC">
            <w:rPr>
              <w:rFonts w:hint="eastAsia"/>
              <w:sz w:val="22"/>
              <w:lang w:val="fr-FR" w:eastAsia="ja-JP"/>
            </w:rPr>
            <w:t>-</w:t>
          </w:r>
          <w:r w:rsidRPr="00FD33EC">
            <w:rPr>
              <w:sz w:val="22"/>
              <w:lang w:val="fr-FR"/>
            </w:rPr>
            <w:t>649</w:t>
          </w:r>
          <w:r w:rsidRPr="00FD33EC">
            <w:rPr>
              <w:rFonts w:hint="eastAsia"/>
              <w:sz w:val="22"/>
              <w:lang w:val="fr-FR" w:eastAsia="ja-JP"/>
            </w:rPr>
            <w:t>-</w:t>
          </w:r>
          <w:r w:rsidRPr="00FD33EC">
            <w:rPr>
              <w:sz w:val="22"/>
              <w:lang w:val="fr-FR"/>
            </w:rPr>
            <w:t>248</w:t>
          </w:r>
          <w:r w:rsidRPr="00FD33EC">
            <w:rPr>
              <w:rFonts w:hint="eastAsia"/>
              <w:sz w:val="22"/>
              <w:lang w:val="fr-FR" w:eastAsia="ja-JP"/>
            </w:rPr>
            <w:t>-</w:t>
          </w:r>
          <w:r w:rsidRPr="00FD33EC">
            <w:rPr>
              <w:sz w:val="22"/>
              <w:lang w:val="fr-FR"/>
            </w:rPr>
            <w:t>936</w:t>
          </w:r>
        </w:p>
        <w:p w:rsidR="00FD33EC" w:rsidRPr="00FD33EC" w:rsidRDefault="00FD33EC" w:rsidP="00456C5E">
          <w:pPr>
            <w:spacing w:before="0"/>
            <w:rPr>
              <w:sz w:val="22"/>
              <w:lang w:val="fr-FR" w:eastAsia="ja-JP"/>
            </w:rPr>
          </w:pPr>
          <w:r w:rsidRPr="00FD33EC">
            <w:rPr>
              <w:sz w:val="22"/>
              <w:lang w:val="fr-FR"/>
            </w:rPr>
            <w:t xml:space="preserve">Email: </w:t>
          </w:r>
          <w:hyperlink r:id="rId2" w:history="1">
            <w:r w:rsidRPr="00FD33EC">
              <w:rPr>
                <w:rStyle w:val="Hyperlink"/>
                <w:sz w:val="22"/>
                <w:lang w:val="fr-FR"/>
              </w:rPr>
              <w:t>Huub.van.Helvoort@huawei.com</w:t>
            </w:r>
          </w:hyperlink>
        </w:p>
      </w:tc>
    </w:tr>
    <w:bookmarkEnd w:id="236"/>
    <w:bookmarkEnd w:id="237"/>
    <w:tr w:rsidR="00FD33EC" w:rsidRPr="00FD33EC" w:rsidTr="00FD33EC">
      <w:tblPrEx>
        <w:tblCellMar>
          <w:left w:w="108" w:type="dxa"/>
          <w:right w:w="108" w:type="dxa"/>
        </w:tblCellMar>
      </w:tblPrEx>
      <w:trPr>
        <w:gridAfter w:val="1"/>
        <w:wAfter w:w="283" w:type="dxa"/>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FD33EC" w:rsidRPr="00FD33EC" w:rsidRDefault="00FD33EC" w:rsidP="00FD33EC">
          <w:pPr>
            <w:spacing w:before="0"/>
            <w:rPr>
              <w:sz w:val="18"/>
            </w:rPr>
          </w:pPr>
          <w:r w:rsidRPr="00FD33EC">
            <w:rPr>
              <w:b/>
              <w:bCs/>
              <w:sz w:val="18"/>
            </w:rPr>
            <w:t>Attention:</w:t>
          </w:r>
          <w:r w:rsidRPr="00FD33EC">
            <w:rPr>
              <w:sz w:val="18"/>
            </w:rPr>
            <w:t xml:space="preserve"> This is not a publication made available to the public, but </w:t>
          </w:r>
          <w:r w:rsidRPr="00FD33EC">
            <w:rPr>
              <w:b/>
              <w:bCs/>
              <w:sz w:val="18"/>
            </w:rPr>
            <w:t>an internal ITU-T Document</w:t>
          </w:r>
          <w:r w:rsidRPr="00FD33EC">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FD33EC" w:rsidRPr="00FD33EC" w:rsidRDefault="00FD33EC" w:rsidP="00FD33EC">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EC1" w:rsidRDefault="003E4EC1">
      <w:r>
        <w:separator/>
      </w:r>
    </w:p>
  </w:footnote>
  <w:footnote w:type="continuationSeparator" w:id="0">
    <w:p w:rsidR="003E4EC1" w:rsidRDefault="003E4E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093" w:rsidRPr="00FD33EC" w:rsidRDefault="00FD33EC" w:rsidP="00FD33EC">
    <w:pPr>
      <w:pStyle w:val="Header"/>
    </w:pPr>
    <w:r w:rsidRPr="00FD33EC">
      <w:t xml:space="preserve">- </w:t>
    </w:r>
    <w:r w:rsidRPr="00FD33EC">
      <w:fldChar w:fldCharType="begin"/>
    </w:r>
    <w:r w:rsidRPr="00FD33EC">
      <w:instrText xml:space="preserve"> PAGE  \* MERGEFORMAT </w:instrText>
    </w:r>
    <w:r w:rsidRPr="00FD33EC">
      <w:fldChar w:fldCharType="separate"/>
    </w:r>
    <w:r>
      <w:rPr>
        <w:noProof/>
      </w:rPr>
      <w:t>22</w:t>
    </w:r>
    <w:r w:rsidRPr="00FD33EC">
      <w:fldChar w:fldCharType="end"/>
    </w:r>
    <w:r w:rsidRPr="00FD33EC">
      <w:t xml:space="preserve"> -</w:t>
    </w:r>
  </w:p>
  <w:p w:rsidR="00FD33EC" w:rsidRPr="00FD33EC" w:rsidRDefault="00FD33EC" w:rsidP="00FD33EC">
    <w:pPr>
      <w:pStyle w:val="Header"/>
      <w:spacing w:after="240"/>
    </w:pPr>
    <w:r w:rsidRPr="00FD33EC">
      <w:fldChar w:fldCharType="begin"/>
    </w:r>
    <w:r w:rsidRPr="00FD33EC">
      <w:instrText xml:space="preserve"> STYLEREF  Docnumber  </w:instrText>
    </w:r>
    <w:r w:rsidRPr="00FD33EC">
      <w:fldChar w:fldCharType="separate"/>
    </w:r>
    <w:r>
      <w:rPr>
        <w:noProof/>
      </w:rPr>
      <w:t>TD 121 (PLEN/15)</w:t>
    </w:r>
    <w:r w:rsidRPr="00FD33EC">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23B104FB"/>
    <w:multiLevelType w:val="multilevel"/>
    <w:tmpl w:val="E2C8C15E"/>
    <w:lvl w:ilvl="0">
      <w:start w:val="9"/>
      <w:numFmt w:val="decimal"/>
      <w:lvlText w:val="%1"/>
      <w:lvlJc w:val="left"/>
      <w:pPr>
        <w:tabs>
          <w:tab w:val="num" w:pos="1020"/>
        </w:tabs>
        <w:ind w:left="1020" w:hanging="1020"/>
      </w:pPr>
      <w:rPr>
        <w:rFonts w:hint="default"/>
      </w:rPr>
    </w:lvl>
    <w:lvl w:ilvl="1">
      <w:start w:val="2"/>
      <w:numFmt w:val="decimal"/>
      <w:lvlText w:val="%1.%2"/>
      <w:lvlJc w:val="left"/>
      <w:pPr>
        <w:tabs>
          <w:tab w:val="num" w:pos="1020"/>
        </w:tabs>
        <w:ind w:left="1020" w:hanging="1020"/>
      </w:pPr>
      <w:rPr>
        <w:rFonts w:hint="default"/>
      </w:rPr>
    </w:lvl>
    <w:lvl w:ilvl="2">
      <w:start w:val="2"/>
      <w:numFmt w:val="decimal"/>
      <w:lvlText w:val="%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4CCF611D"/>
    <w:multiLevelType w:val="hybridMultilevel"/>
    <w:tmpl w:val="5F0CA4D8"/>
    <w:lvl w:ilvl="0" w:tplc="790882CC">
      <w:start w:val="1"/>
      <w:numFmt w:val="bullet"/>
      <w:lvlText w:val=""/>
      <w:lvlJc w:val="left"/>
      <w:pPr>
        <w:tabs>
          <w:tab w:val="num" w:pos="720"/>
        </w:tabs>
        <w:ind w:left="720" w:hanging="360"/>
      </w:pPr>
      <w:rPr>
        <w:rFonts w:ascii="Symbol" w:hAnsi="Symbol" w:hint="default"/>
        <w:lang w:val="en-US"/>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7BD86CF7"/>
    <w:multiLevelType w:val="hybridMultilevel"/>
    <w:tmpl w:val="7C9878A4"/>
    <w:lvl w:ilvl="0" w:tplc="83D4FB78">
      <w:start w:val="1"/>
      <w:numFmt w:val="decimal"/>
      <w:lvlText w:val="%1."/>
      <w:lvlJc w:val="left"/>
      <w:pPr>
        <w:tabs>
          <w:tab w:val="num" w:pos="360"/>
        </w:tabs>
        <w:ind w:left="360" w:hanging="360"/>
      </w:pPr>
      <w:rPr>
        <w:i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0"/>
  </w:num>
  <w:num w:numId="3">
    <w:abstractNumId w:val="0"/>
  </w:num>
  <w:num w:numId="4">
    <w:abstractNumId w:val="0"/>
  </w:num>
  <w:num w:numId="5">
    <w:abstractNumId w:val="0"/>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intFractionalCharacterWidth/>
  <w:embedSystemFonts/>
  <w:bordersDoNotSurroundHeader/>
  <w:bordersDoNotSurroundFooter/>
  <w:activeWritingStyle w:appName="MSWord" w:lang="de-DE" w:vendorID="9"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E0E"/>
    <w:rsid w:val="00024EE1"/>
    <w:rsid w:val="000279F9"/>
    <w:rsid w:val="00086A51"/>
    <w:rsid w:val="000F7739"/>
    <w:rsid w:val="00157C2C"/>
    <w:rsid w:val="001762E9"/>
    <w:rsid w:val="00185B30"/>
    <w:rsid w:val="001D0D98"/>
    <w:rsid w:val="001E072E"/>
    <w:rsid w:val="001E2897"/>
    <w:rsid w:val="001E62F2"/>
    <w:rsid w:val="001F0446"/>
    <w:rsid w:val="00261A46"/>
    <w:rsid w:val="002B00D9"/>
    <w:rsid w:val="0032170F"/>
    <w:rsid w:val="0034531B"/>
    <w:rsid w:val="00391BAE"/>
    <w:rsid w:val="003B004E"/>
    <w:rsid w:val="003C582A"/>
    <w:rsid w:val="003E4EC1"/>
    <w:rsid w:val="004653A5"/>
    <w:rsid w:val="004F7B7F"/>
    <w:rsid w:val="00514AA8"/>
    <w:rsid w:val="00531052"/>
    <w:rsid w:val="00540AC0"/>
    <w:rsid w:val="00570EB6"/>
    <w:rsid w:val="005B4BD6"/>
    <w:rsid w:val="005D02FE"/>
    <w:rsid w:val="006252DE"/>
    <w:rsid w:val="006C13B5"/>
    <w:rsid w:val="006D0A03"/>
    <w:rsid w:val="006F6BDF"/>
    <w:rsid w:val="00722A48"/>
    <w:rsid w:val="0073109C"/>
    <w:rsid w:val="00762E0E"/>
    <w:rsid w:val="00763C12"/>
    <w:rsid w:val="007C7367"/>
    <w:rsid w:val="008629B2"/>
    <w:rsid w:val="008A2390"/>
    <w:rsid w:val="008A691F"/>
    <w:rsid w:val="008F554E"/>
    <w:rsid w:val="00934450"/>
    <w:rsid w:val="009375CB"/>
    <w:rsid w:val="00967154"/>
    <w:rsid w:val="009B1F8E"/>
    <w:rsid w:val="009C2C6E"/>
    <w:rsid w:val="009D2862"/>
    <w:rsid w:val="009E2020"/>
    <w:rsid w:val="009F1046"/>
    <w:rsid w:val="00A348CC"/>
    <w:rsid w:val="00A35B29"/>
    <w:rsid w:val="00A873C4"/>
    <w:rsid w:val="00AB32D3"/>
    <w:rsid w:val="00AE3E3E"/>
    <w:rsid w:val="00B01DE9"/>
    <w:rsid w:val="00B029CC"/>
    <w:rsid w:val="00B90403"/>
    <w:rsid w:val="00BD422E"/>
    <w:rsid w:val="00C76093"/>
    <w:rsid w:val="00C92D09"/>
    <w:rsid w:val="00CC020F"/>
    <w:rsid w:val="00CD7407"/>
    <w:rsid w:val="00D03C14"/>
    <w:rsid w:val="00D82094"/>
    <w:rsid w:val="00D95EFC"/>
    <w:rsid w:val="00DC42CB"/>
    <w:rsid w:val="00DD35B8"/>
    <w:rsid w:val="00E474C2"/>
    <w:rsid w:val="00E715C3"/>
    <w:rsid w:val="00E74BF8"/>
    <w:rsid w:val="00E75C0D"/>
    <w:rsid w:val="00E90312"/>
    <w:rsid w:val="00EA2700"/>
    <w:rsid w:val="00EA5CBA"/>
    <w:rsid w:val="00EC3620"/>
    <w:rsid w:val="00EF6CE8"/>
    <w:rsid w:val="00F93A9F"/>
    <w:rsid w:val="00F95A89"/>
    <w:rsid w:val="00FB36B8"/>
    <w:rsid w:val="00FD33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aliases w:val="1,AboutDocument,Gesamzüberschrift,Test,l1"/>
    <w:basedOn w:val="Normal"/>
    <w:next w:val="Normal"/>
    <w:link w:val="Heading1Char"/>
    <w:qFormat/>
    <w:pPr>
      <w:keepNext/>
      <w:keepLines/>
      <w:spacing w:before="360"/>
      <w:ind w:left="794" w:hanging="794"/>
      <w:outlineLvl w:val="0"/>
    </w:pPr>
    <w:rPr>
      <w:b/>
    </w:rPr>
  </w:style>
  <w:style w:type="paragraph" w:styleId="Heading2">
    <w:name w:val="heading 2"/>
    <w:basedOn w:val="Heading1"/>
    <w:next w:val="Normal"/>
    <w:qFormat/>
    <w:pPr>
      <w:spacing w:before="240"/>
      <w:outlineLvl w:val="1"/>
    </w:pPr>
  </w:style>
  <w:style w:type="paragraph" w:styleId="Heading3">
    <w:name w:val="heading 3"/>
    <w:basedOn w:val="Heading1"/>
    <w:next w:val="Normal"/>
    <w:link w:val="Heading3Char"/>
    <w:qFormat/>
    <w:pPr>
      <w:spacing w:before="160"/>
      <w:outlineLvl w:val="2"/>
    </w:pPr>
  </w:style>
  <w:style w:type="paragraph" w:styleId="Heading4">
    <w:name w:val="heading 4"/>
    <w:basedOn w:val="Heading3"/>
    <w:next w:val="Normal"/>
    <w:link w:val="Heading4Char"/>
    <w:qFormat/>
    <w:pPr>
      <w:tabs>
        <w:tab w:val="clear" w:pos="794"/>
        <w:tab w:val="left" w:pos="1021"/>
      </w:tabs>
      <w:ind w:left="1021" w:hanging="1021"/>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1021"/>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pPr>
      <w:keepNext/>
      <w:keepLines/>
      <w:spacing w:before="480"/>
      <w:jc w:val="center"/>
    </w:pPr>
    <w:rPr>
      <w:b/>
      <w:sz w:val="28"/>
    </w:rPr>
  </w:style>
  <w:style w:type="character" w:customStyle="1" w:styleId="Appdef">
    <w:name w:val="App_def"/>
    <w:rPr>
      <w:rFonts w:ascii="Times New Roman" w:hAnsi="Times New Roman"/>
      <w:b/>
    </w:rPr>
  </w:style>
  <w:style w:type="character" w:customStyle="1" w:styleId="Appref">
    <w:name w:val="App_ref"/>
    <w:basedOn w:val="DefaultParagraphFont"/>
  </w:style>
  <w:style w:type="paragraph" w:customStyle="1" w:styleId="AppendixNotitle">
    <w:name w:val="Appendix_No &amp; title"/>
    <w:basedOn w:val="AnnexNotitle"/>
    <w:next w:val="Normal"/>
  </w:style>
  <w:style w:type="character" w:customStyle="1" w:styleId="Artdef">
    <w:name w:val="Art_def"/>
    <w:rPr>
      <w:rFonts w:ascii="Times New Roman" w:hAnsi="Times New Roman"/>
      <w:b/>
    </w:rPr>
  </w:style>
  <w:style w:type="paragraph" w:customStyle="1" w:styleId="Artheading">
    <w:name w:val="Art_heading"/>
    <w:basedOn w:val="Normal"/>
    <w:next w:val="Normal"/>
    <w:pPr>
      <w:spacing w:before="480"/>
      <w:jc w:val="center"/>
    </w:pPr>
    <w:rPr>
      <w:b/>
      <w:sz w:val="28"/>
    </w:rPr>
  </w:style>
  <w:style w:type="paragraph" w:customStyle="1" w:styleId="ArtNo">
    <w:name w:val="Art_No"/>
    <w:basedOn w:val="Normal"/>
    <w:next w:val="Normal"/>
    <w:pPr>
      <w:keepNext/>
      <w:keepLines/>
      <w:spacing w:before="480"/>
      <w:jc w:val="center"/>
    </w:pPr>
    <w:rPr>
      <w:caps/>
      <w:sz w:val="28"/>
    </w:rPr>
  </w:style>
  <w:style w:type="character" w:customStyle="1" w:styleId="Artref">
    <w:name w:val="Art_ref"/>
    <w:basedOn w:val="DefaultParagraphFont"/>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Normal"/>
    <w:next w:val="Normal"/>
    <w:pPr>
      <w:keepNext/>
      <w:keepLines/>
      <w:spacing w:before="480"/>
      <w:jc w:val="center"/>
    </w:pPr>
    <w:rPr>
      <w:b/>
      <w:caps/>
      <w:sz w:val="28"/>
    </w:rPr>
  </w:style>
  <w:style w:type="paragraph" w:customStyle="1" w:styleId="Chaptitle">
    <w:name w:val="Chap_title"/>
    <w:basedOn w:val="Normal"/>
    <w:next w:val="Normal"/>
    <w:pPr>
      <w:keepNext/>
      <w:keepLines/>
      <w:spacing w:before="240"/>
      <w:jc w:val="center"/>
    </w:pPr>
    <w:rPr>
      <w:b/>
      <w:sz w:val="28"/>
    </w:rPr>
  </w:style>
  <w:style w:type="character" w:styleId="EndnoteReference">
    <w:name w:val="endnote reference"/>
    <w:semiHidden/>
    <w:rPr>
      <w:vertAlign w:val="superscript"/>
    </w:rPr>
  </w:style>
  <w:style w:type="paragraph" w:customStyle="1" w:styleId="enumlev1">
    <w:name w:val="enumlev1"/>
    <w:basedOn w:val="Normal"/>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
    <w:pPr>
      <w:tabs>
        <w:tab w:val="clear" w:pos="794"/>
        <w:tab w:val="clear" w:pos="1191"/>
        <w:tab w:val="clear" w:pos="1588"/>
        <w:tab w:val="right" w:pos="1814"/>
      </w:tabs>
      <w:spacing w:before="80"/>
      <w:ind w:left="1985" w:hanging="1985"/>
    </w:pPr>
  </w:style>
  <w:style w:type="paragraph" w:customStyle="1" w:styleId="Figure">
    <w:name w:val="Figure"/>
    <w:basedOn w:val="Normal"/>
    <w:next w:val="Normal"/>
    <w:pPr>
      <w:keepNext/>
      <w:keepLines/>
      <w:spacing w:before="240" w:after="120"/>
      <w:jc w:val="center"/>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link w:val="FigureNotitleChar"/>
    <w:pPr>
      <w:keepLines/>
      <w:spacing w:before="240" w:after="120"/>
      <w:jc w:val="center"/>
    </w:pPr>
    <w:rPr>
      <w:b/>
    </w:rPr>
  </w:style>
  <w:style w:type="paragraph" w:customStyle="1" w:styleId="FigureNoBR">
    <w:name w:val="Figure_No_BR"/>
    <w:basedOn w:val="Normal"/>
    <w:next w:val="Normal"/>
    <w:pPr>
      <w:keepNext/>
      <w:keepLines/>
      <w:spacing w:before="480" w:after="120"/>
      <w:jc w:val="center"/>
    </w:pPr>
    <w:rPr>
      <w:caps/>
    </w:rPr>
  </w:style>
  <w:style w:type="paragraph" w:customStyle="1" w:styleId="TabletitleBR">
    <w:name w:val="Table_title_BR"/>
    <w:basedOn w:val="Normal"/>
    <w:next w:val="Normal"/>
    <w:pPr>
      <w:keepNext/>
      <w:keepLines/>
      <w:spacing w:before="0" w:after="120"/>
      <w:jc w:val="center"/>
    </w:pPr>
    <w:rPr>
      <w:b/>
    </w:rPr>
  </w:style>
  <w:style w:type="paragraph" w:customStyle="1" w:styleId="FiguretitleBR">
    <w:name w:val="Figure_title_BR"/>
    <w:basedOn w:val="TabletitleBR"/>
    <w:next w:val="Normal"/>
    <w:pPr>
      <w:keepNext w:val="0"/>
      <w:spacing w:after="480"/>
    </w:pPr>
  </w:style>
  <w:style w:type="paragraph" w:customStyle="1" w:styleId="Figurewithouttitle">
    <w:name w:val="Figure_without_title"/>
    <w:basedOn w:val="Normal"/>
    <w:next w:val="Normal"/>
    <w:pPr>
      <w:keepLines/>
      <w:spacing w:before="240" w:after="120"/>
      <w:jc w:val="center"/>
    </w:pPr>
  </w:style>
  <w:style w:type="paragraph" w:styleId="Footer">
    <w:name w:val="footer"/>
    <w:basedOn w:val="Normal"/>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semiHidden/>
    <w:rPr>
      <w:position w:val="6"/>
      <w:sz w:val="18"/>
    </w:rPr>
  </w:style>
  <w:style w:type="paragraph" w:customStyle="1" w:styleId="Note">
    <w:name w:val="Note"/>
    <w:basedOn w:val="Normal"/>
    <w:pPr>
      <w:spacing w:before="80"/>
    </w:pPr>
  </w:style>
  <w:style w:type="paragraph" w:styleId="FootnoteText">
    <w:name w:val="footnote text"/>
    <w:basedOn w:val="Note"/>
    <w:semiHidden/>
    <w:pPr>
      <w:keepLines/>
      <w:tabs>
        <w:tab w:val="left" w:pos="255"/>
      </w:tabs>
      <w:ind w:left="255" w:hanging="255"/>
    </w:pPr>
  </w:style>
  <w:style w:type="paragraph" w:customStyle="1" w:styleId="Formal">
    <w:name w:val="Formal"/>
    <w:basedOn w:val="ASN1"/>
    <w:rPr>
      <w:b w:val="0"/>
    </w:rPr>
  </w:style>
  <w:style w:type="paragraph" w:styleId="Header">
    <w:name w:val="header"/>
    <w:basedOn w:val="Normal"/>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link w:val="HeadingbChar"/>
    <w:pPr>
      <w:keepNext/>
      <w:spacing w:before="160"/>
    </w:pPr>
    <w:rPr>
      <w:b/>
    </w:rPr>
  </w:style>
  <w:style w:type="paragraph" w:customStyle="1" w:styleId="Headingi">
    <w:name w:val="Heading_i"/>
    <w:basedOn w:val="Normal"/>
    <w:next w:val="Normal"/>
    <w:link w:val="HeadingiChar"/>
    <w:pPr>
      <w:keepNext/>
      <w:spacing w:before="160"/>
    </w:pPr>
    <w:rPr>
      <w:i/>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Normalaftertitle">
    <w:name w:val="Normal_after_title"/>
    <w:basedOn w:val="Normal"/>
    <w:next w:val="Normal"/>
    <w:link w:val="NormalaftertitleChar"/>
    <w:pPr>
      <w:spacing w:before="360"/>
    </w:pPr>
  </w:style>
  <w:style w:type="character" w:styleId="PageNumber">
    <w:name w:val="page number"/>
    <w:basedOn w:val="DefaultParagraphFont"/>
  </w:style>
  <w:style w:type="paragraph" w:customStyle="1" w:styleId="PartNo">
    <w:name w:val="Part_No"/>
    <w:basedOn w:val="Normal"/>
    <w:next w:val="Normal"/>
    <w:pPr>
      <w:keepNext/>
      <w:keepLines/>
      <w:spacing w:before="480" w:after="80"/>
      <w:jc w:val="center"/>
    </w:pPr>
    <w:rPr>
      <w:caps/>
      <w:sz w:val="28"/>
    </w:rPr>
  </w:style>
  <w:style w:type="paragraph" w:customStyle="1" w:styleId="Partref">
    <w:name w:val="Part_ref"/>
    <w:basedOn w:val="Normal"/>
    <w:next w:val="Normal"/>
    <w:pPr>
      <w:keepNext/>
      <w:keepLines/>
      <w:spacing w:before="280"/>
      <w:jc w:val="center"/>
    </w:pPr>
  </w:style>
  <w:style w:type="paragraph" w:customStyle="1" w:styleId="Parttitle">
    <w:name w:val="Part_title"/>
    <w:basedOn w:val="Normal"/>
    <w:next w:val="Normalaftertitle"/>
    <w:pPr>
      <w:keepNext/>
      <w:keepLines/>
      <w:spacing w:before="240" w:after="280"/>
      <w:jc w:val="center"/>
    </w:pPr>
    <w:rPr>
      <w:b/>
      <w:sz w:val="28"/>
    </w:rPr>
  </w:style>
  <w:style w:type="paragraph" w:customStyle="1" w:styleId="Recdate">
    <w:name w:val="Rec_date"/>
    <w:basedOn w:val="Normal"/>
    <w:next w:val="Normalaftertitle"/>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style>
  <w:style w:type="paragraph" w:customStyle="1" w:styleId="RecNo">
    <w:name w:val="Rec_No"/>
    <w:basedOn w:val="Normal"/>
    <w:next w:val="Normal"/>
    <w:pPr>
      <w:keepNext/>
      <w:keepLines/>
      <w:spacing w:before="0"/>
    </w:pPr>
    <w:rPr>
      <w:b/>
      <w:sz w:val="28"/>
    </w:rPr>
  </w:style>
  <w:style w:type="paragraph" w:customStyle="1" w:styleId="QuestionNo">
    <w:name w:val="Question_No"/>
    <w:basedOn w:val="RecNo"/>
    <w:next w:val="Normal"/>
  </w:style>
  <w:style w:type="paragraph" w:customStyle="1" w:styleId="RecNoBR">
    <w:name w:val="Rec_No_BR"/>
    <w:basedOn w:val="Normal"/>
    <w:next w:val="Normal"/>
    <w:pPr>
      <w:keepNext/>
      <w:keepLines/>
      <w:spacing w:before="480"/>
      <w:jc w:val="center"/>
    </w:pPr>
    <w:rPr>
      <w:caps/>
      <w:sz w:val="28"/>
    </w:rPr>
  </w:style>
  <w:style w:type="paragraph" w:customStyle="1" w:styleId="QuestionNoBR">
    <w:name w:val="Question_No_BR"/>
    <w:basedOn w:val="RecNoBR"/>
    <w:next w:val="Normal"/>
  </w:style>
  <w:style w:type="paragraph" w:customStyle="1" w:styleId="Recref">
    <w:name w:val="Rec_ref"/>
    <w:basedOn w:val="Normal"/>
    <w:next w:val="Recdate"/>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style>
  <w:style w:type="paragraph" w:customStyle="1" w:styleId="Rectitle">
    <w:name w:val="Rec_title"/>
    <w:basedOn w:val="Normal"/>
    <w:next w:val="Normalaftertitle"/>
    <w:pPr>
      <w:keepNext/>
      <w:keepLines/>
      <w:spacing w:before="360"/>
      <w:jc w:val="center"/>
    </w:pPr>
    <w:rPr>
      <w:b/>
      <w:sz w:val="28"/>
    </w:rPr>
  </w:style>
  <w:style w:type="paragraph" w:customStyle="1" w:styleId="Questiontitle">
    <w:name w:val="Question_title"/>
    <w:basedOn w:val="Rectitle"/>
    <w:next w:val="Questionref"/>
  </w:style>
  <w:style w:type="character" w:customStyle="1" w:styleId="Recdef">
    <w:name w:val="Rec_def"/>
    <w:rPr>
      <w:b/>
    </w:rPr>
  </w:style>
  <w:style w:type="paragraph" w:customStyle="1" w:styleId="Reftext">
    <w:name w:val="Ref_text"/>
    <w:basedOn w:val="Normal"/>
    <w:pPr>
      <w:ind w:left="794" w:hanging="794"/>
    </w:pPr>
  </w:style>
  <w:style w:type="paragraph" w:customStyle="1" w:styleId="Reftitle">
    <w:name w:val="Ref_title"/>
    <w:basedOn w:val="Normal"/>
    <w:next w:val="Reftext"/>
    <w:pPr>
      <w:spacing w:before="480"/>
      <w:jc w:val="center"/>
    </w:pPr>
    <w:rPr>
      <w:b/>
    </w:rPr>
  </w:style>
  <w:style w:type="paragraph" w:customStyle="1" w:styleId="Repdate">
    <w:name w:val="Rep_date"/>
    <w:basedOn w:val="Recdate"/>
    <w:next w:val="Normalaftertitle"/>
  </w:style>
  <w:style w:type="paragraph" w:customStyle="1" w:styleId="RepNo">
    <w:name w:val="Rep_No"/>
    <w:basedOn w:val="RecNo"/>
    <w:next w:val="Normal"/>
  </w:style>
  <w:style w:type="paragraph" w:customStyle="1" w:styleId="RepNoBR">
    <w:name w:val="Rep_No_BR"/>
    <w:basedOn w:val="RecNoBR"/>
    <w:next w:val="Normal"/>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character" w:customStyle="1" w:styleId="Resdef">
    <w:name w:val="Res_def"/>
    <w:rPr>
      <w:rFonts w:ascii="Times New Roman" w:hAnsi="Times New Roman"/>
      <w:b/>
    </w:rPr>
  </w:style>
  <w:style w:type="paragraph" w:customStyle="1" w:styleId="ResNo">
    <w:name w:val="Res_No"/>
    <w:basedOn w:val="RecNo"/>
    <w:next w:val="Normal"/>
  </w:style>
  <w:style w:type="paragraph" w:customStyle="1" w:styleId="ResNoBR">
    <w:name w:val="Res_No_BR"/>
    <w:basedOn w:val="RecNoBR"/>
    <w:next w:val="Normal"/>
  </w:style>
  <w:style w:type="paragraph" w:customStyle="1" w:styleId="Resref">
    <w:name w:val="Res_ref"/>
    <w:basedOn w:val="Recref"/>
    <w:next w:val="Resdate"/>
  </w:style>
  <w:style w:type="paragraph" w:customStyle="1" w:styleId="Restitle">
    <w:name w:val="Res_title"/>
    <w:basedOn w:val="Rectitle"/>
    <w:next w:val="Resref"/>
  </w:style>
  <w:style w:type="paragraph" w:customStyle="1" w:styleId="Section1">
    <w:name w:val="Section_1"/>
    <w:basedOn w:val="Normal"/>
    <w:next w:val="Normal"/>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pPr>
      <w:keepNext/>
      <w:keepLines/>
      <w:spacing w:before="480" w:after="80"/>
      <w:jc w:val="center"/>
    </w:pPr>
    <w:rPr>
      <w:caps/>
      <w:sz w:val="28"/>
    </w:rPr>
  </w:style>
  <w:style w:type="paragraph" w:customStyle="1" w:styleId="Sectiontitle">
    <w:name w:val="Section_title"/>
    <w:basedOn w:val="Normal"/>
    <w:next w:val="Normalaftertitle"/>
    <w:pPr>
      <w:keepNext/>
      <w:keepLines/>
      <w:spacing w:before="480" w:after="280"/>
      <w:jc w:val="center"/>
    </w:pPr>
    <w:rPr>
      <w:b/>
      <w:sz w:val="28"/>
    </w:rPr>
  </w:style>
  <w:style w:type="paragraph" w:customStyle="1" w:styleId="Source">
    <w:name w:val="Source"/>
    <w:basedOn w:val="Normal"/>
    <w:next w:val="Normalaftertitle"/>
    <w:pPr>
      <w:spacing w:before="840" w:after="20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character" w:customStyle="1" w:styleId="Tablefreq">
    <w:name w:val="Table_freq"/>
    <w:rPr>
      <w:b/>
      <w:color w:val="auto"/>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pPr>
      <w:keepNext/>
      <w:keepLines/>
      <w:spacing w:before="360" w:after="120"/>
      <w:jc w:val="center"/>
    </w:pPr>
    <w:rPr>
      <w:b/>
    </w:rPr>
  </w:style>
  <w:style w:type="paragraph" w:customStyle="1" w:styleId="TableNoBR">
    <w:name w:val="Table_No_BR"/>
    <w:basedOn w:val="Normal"/>
    <w:next w:val="TabletitleBR"/>
    <w:pPr>
      <w:keepNext/>
      <w:spacing w:before="560" w:after="120"/>
      <w:jc w:val="center"/>
    </w:pPr>
    <w:rPr>
      <w:caps/>
    </w:rPr>
  </w:style>
  <w:style w:type="paragraph" w:customStyle="1" w:styleId="Tableref">
    <w:name w:val="Table_ref"/>
    <w:basedOn w:val="Normal"/>
    <w:next w:val="TabletitleBR"/>
    <w:pPr>
      <w:keepNext/>
      <w:spacing w:before="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style>
  <w:style w:type="paragraph" w:customStyle="1" w:styleId="Title3">
    <w:name w:val="Title 3"/>
    <w:basedOn w:val="Title2"/>
    <w:next w:val="Normal"/>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794"/>
        <w:tab w:val="clear" w:pos="1191"/>
        <w:tab w:val="clear" w:pos="1588"/>
        <w:tab w:val="clear" w:pos="1985"/>
        <w:tab w:val="right" w:pos="9639"/>
      </w:tabs>
    </w:pPr>
    <w:rPr>
      <w:b/>
    </w:rPr>
  </w:style>
  <w:style w:type="paragraph" w:styleId="TOC1">
    <w:name w:val="toc 1"/>
    <w:basedOn w:val="Normal"/>
    <w:semiHidden/>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pPr>
      <w:spacing w:before="80"/>
      <w:ind w:left="1531" w:hanging="851"/>
    </w:pPr>
  </w:style>
  <w:style w:type="paragraph" w:styleId="TOC3">
    <w:name w:val="toc 3"/>
    <w:basedOn w:val="TOC2"/>
    <w:semiHidden/>
  </w:style>
  <w:style w:type="paragraph" w:styleId="TOC4">
    <w:name w:val="toc 4"/>
    <w:basedOn w:val="TOC3"/>
    <w:semiHidden/>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character" w:styleId="Hyperlink">
    <w:name w:val="Hyperlink"/>
    <w:rsid w:val="00EA5CBA"/>
    <w:rPr>
      <w:color w:val="0000FF"/>
      <w:u w:val="single"/>
    </w:rPr>
  </w:style>
  <w:style w:type="character" w:customStyle="1" w:styleId="Heading1Char">
    <w:name w:val="Heading 1 Char"/>
    <w:aliases w:val="1 Char,AboutDocument Char,Gesamzüberschrift Char,Test Char,l1 Char"/>
    <w:link w:val="Heading1"/>
    <w:rsid w:val="00D03C14"/>
    <w:rPr>
      <w:rFonts w:eastAsia="MS Mincho"/>
      <w:b/>
      <w:sz w:val="24"/>
      <w:lang w:val="en-GB" w:eastAsia="en-US" w:bidi="ar-SA"/>
    </w:rPr>
  </w:style>
  <w:style w:type="paragraph" w:styleId="NormalWeb">
    <w:name w:val="Normal (Web)"/>
    <w:basedOn w:val="Normal"/>
    <w:rsid w:val="00D03C14"/>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MS PGothic" w:eastAsia="MS PGothic" w:hAnsi="MS PGothic" w:cs="MS PGothic"/>
      <w:szCs w:val="24"/>
      <w:lang w:val="en-US" w:eastAsia="ja-JP"/>
    </w:rPr>
  </w:style>
  <w:style w:type="paragraph" w:customStyle="1" w:styleId="Normalaftertitle0">
    <w:name w:val="Normal after title"/>
    <w:basedOn w:val="Normal"/>
    <w:next w:val="Normal"/>
    <w:rsid w:val="00D03C14"/>
    <w:pPr>
      <w:overflowPunct/>
      <w:autoSpaceDE/>
      <w:autoSpaceDN/>
      <w:adjustRightInd/>
      <w:spacing w:before="320"/>
      <w:textAlignment w:val="auto"/>
    </w:pPr>
  </w:style>
  <w:style w:type="paragraph" w:styleId="DocumentMap">
    <w:name w:val="Document Map"/>
    <w:basedOn w:val="Normal"/>
    <w:semiHidden/>
    <w:rsid w:val="00D03C14"/>
    <w:pPr>
      <w:shd w:val="clear" w:color="auto" w:fill="000080"/>
    </w:pPr>
    <w:rPr>
      <w:rFonts w:ascii="Arial" w:eastAsia="MS Gothic" w:hAnsi="Arial"/>
    </w:rPr>
  </w:style>
  <w:style w:type="paragraph" w:customStyle="1" w:styleId="TableNoTitle0">
    <w:name w:val="Table_NoTitle"/>
    <w:basedOn w:val="Normal"/>
    <w:next w:val="Tablehead"/>
    <w:link w:val="TableNoTitleChar"/>
    <w:rsid w:val="000279F9"/>
    <w:pPr>
      <w:keepNext/>
      <w:keepLines/>
      <w:spacing w:before="360" w:after="120"/>
      <w:jc w:val="center"/>
    </w:pPr>
    <w:rPr>
      <w:b/>
    </w:rPr>
  </w:style>
  <w:style w:type="character" w:customStyle="1" w:styleId="FigureNotitleChar">
    <w:name w:val="Figure_No &amp; title Char"/>
    <w:link w:val="FigureNotitle"/>
    <w:rsid w:val="000279F9"/>
    <w:rPr>
      <w:rFonts w:eastAsia="MS Mincho"/>
      <w:b/>
      <w:sz w:val="24"/>
      <w:lang w:val="en-GB" w:eastAsia="en-US" w:bidi="ar-SA"/>
    </w:rPr>
  </w:style>
  <w:style w:type="character" w:customStyle="1" w:styleId="TableNoTitleChar">
    <w:name w:val="Table_NoTitle Char"/>
    <w:link w:val="TableNoTitle0"/>
    <w:locked/>
    <w:rsid w:val="000279F9"/>
    <w:rPr>
      <w:rFonts w:eastAsia="MS Mincho"/>
      <w:b/>
      <w:sz w:val="24"/>
      <w:lang w:val="en-GB" w:eastAsia="en-US" w:bidi="ar-SA"/>
    </w:rPr>
  </w:style>
  <w:style w:type="paragraph" w:styleId="BalloonText">
    <w:name w:val="Balloon Text"/>
    <w:basedOn w:val="Normal"/>
    <w:semiHidden/>
    <w:rsid w:val="000279F9"/>
    <w:rPr>
      <w:rFonts w:ascii="Arial" w:eastAsia="MS Gothic" w:hAnsi="Arial"/>
      <w:sz w:val="18"/>
      <w:szCs w:val="18"/>
    </w:rPr>
  </w:style>
  <w:style w:type="character" w:customStyle="1" w:styleId="Heading4Char">
    <w:name w:val="Heading 4 Char"/>
    <w:link w:val="Heading4"/>
    <w:rsid w:val="000279F9"/>
    <w:rPr>
      <w:rFonts w:eastAsia="MS Mincho"/>
      <w:b/>
      <w:sz w:val="24"/>
      <w:lang w:val="en-GB" w:eastAsia="en-US" w:bidi="ar-SA"/>
    </w:rPr>
  </w:style>
  <w:style w:type="character" w:customStyle="1" w:styleId="HeadingiChar">
    <w:name w:val="Heading_i Char"/>
    <w:link w:val="Headingi"/>
    <w:rsid w:val="000F7739"/>
    <w:rPr>
      <w:rFonts w:eastAsia="MS Mincho"/>
      <w:i/>
      <w:sz w:val="24"/>
      <w:lang w:val="en-GB" w:eastAsia="en-US" w:bidi="ar-SA"/>
    </w:rPr>
  </w:style>
  <w:style w:type="character" w:customStyle="1" w:styleId="HeadingbChar">
    <w:name w:val="Heading_b Char"/>
    <w:link w:val="Headingb"/>
    <w:rsid w:val="000F7739"/>
    <w:rPr>
      <w:rFonts w:eastAsia="MS Mincho"/>
      <w:b/>
      <w:sz w:val="24"/>
      <w:lang w:val="en-GB" w:eastAsia="en-US" w:bidi="ar-SA"/>
    </w:rPr>
  </w:style>
  <w:style w:type="paragraph" w:customStyle="1" w:styleId="TableText0">
    <w:name w:val="Table_Text"/>
    <w:basedOn w:val="Normal"/>
    <w:rsid w:val="001E2897"/>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pPr>
    <w:rPr>
      <w:sz w:val="22"/>
    </w:rPr>
  </w:style>
  <w:style w:type="character" w:customStyle="1" w:styleId="Heading3Char">
    <w:name w:val="Heading 3 Char"/>
    <w:link w:val="Heading3"/>
    <w:rsid w:val="001E2897"/>
    <w:rPr>
      <w:rFonts w:eastAsia="MS Mincho"/>
      <w:b/>
      <w:sz w:val="24"/>
      <w:lang w:val="en-GB" w:eastAsia="en-US" w:bidi="ar-SA"/>
    </w:rPr>
  </w:style>
  <w:style w:type="character" w:styleId="CommentReference">
    <w:name w:val="annotation reference"/>
    <w:semiHidden/>
    <w:rsid w:val="008A2390"/>
    <w:rPr>
      <w:sz w:val="18"/>
      <w:szCs w:val="18"/>
    </w:rPr>
  </w:style>
  <w:style w:type="paragraph" w:styleId="CommentText">
    <w:name w:val="annotation text"/>
    <w:basedOn w:val="Normal"/>
    <w:semiHidden/>
    <w:rsid w:val="008A2390"/>
  </w:style>
  <w:style w:type="paragraph" w:styleId="CommentSubject">
    <w:name w:val="annotation subject"/>
    <w:basedOn w:val="CommentText"/>
    <w:next w:val="CommentText"/>
    <w:semiHidden/>
    <w:rsid w:val="008A2390"/>
    <w:rPr>
      <w:b/>
      <w:bCs/>
    </w:rPr>
  </w:style>
  <w:style w:type="paragraph" w:customStyle="1" w:styleId="FigureNoTitle0">
    <w:name w:val="Figure_NoTitle"/>
    <w:basedOn w:val="Normal"/>
    <w:next w:val="Normalaftertitle"/>
    <w:rsid w:val="00DC42CB"/>
    <w:pPr>
      <w:keepLines/>
      <w:spacing w:before="240" w:after="120"/>
      <w:jc w:val="center"/>
    </w:pPr>
    <w:rPr>
      <w:rFonts w:eastAsia="Times New Roman"/>
      <w:b/>
    </w:rPr>
  </w:style>
  <w:style w:type="character" w:customStyle="1" w:styleId="NormalaftertitleChar">
    <w:name w:val="Normal_after_title Char"/>
    <w:link w:val="Normalaftertitle"/>
    <w:locked/>
    <w:rsid w:val="00514AA8"/>
    <w:rPr>
      <w:sz w:val="24"/>
      <w:lang w:val="en-GB" w:eastAsia="en-US"/>
    </w:rPr>
  </w:style>
  <w:style w:type="paragraph" w:customStyle="1" w:styleId="Docnumber">
    <w:name w:val="Docnumber"/>
    <w:basedOn w:val="Normal"/>
    <w:link w:val="DocnumberChar"/>
    <w:rsid w:val="00FD33EC"/>
    <w:pPr>
      <w:jc w:val="right"/>
    </w:pPr>
    <w:rPr>
      <w:b/>
      <w:bCs/>
      <w:sz w:val="40"/>
    </w:rPr>
  </w:style>
  <w:style w:type="character" w:customStyle="1" w:styleId="DocnumberChar">
    <w:name w:val="Docnumber Char"/>
    <w:basedOn w:val="DefaultParagraphFont"/>
    <w:link w:val="Docnumber"/>
    <w:rsid w:val="00FD33EC"/>
    <w:rPr>
      <w:b/>
      <w:bCs/>
      <w:sz w:val="4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47313">
      <w:bodyDiv w:val="1"/>
      <w:marLeft w:val="0"/>
      <w:marRight w:val="0"/>
      <w:marTop w:val="0"/>
      <w:marBottom w:val="0"/>
      <w:divBdr>
        <w:top w:val="none" w:sz="0" w:space="0" w:color="auto"/>
        <w:left w:val="none" w:sz="0" w:space="0" w:color="auto"/>
        <w:bottom w:val="none" w:sz="0" w:space="0" w:color="auto"/>
        <w:right w:val="none" w:sz="0" w:space="0" w:color="auto"/>
      </w:divBdr>
    </w:div>
    <w:div w:id="587036433">
      <w:bodyDiv w:val="1"/>
      <w:marLeft w:val="0"/>
      <w:marRight w:val="0"/>
      <w:marTop w:val="0"/>
      <w:marBottom w:val="0"/>
      <w:divBdr>
        <w:top w:val="none" w:sz="0" w:space="0" w:color="auto"/>
        <w:left w:val="none" w:sz="0" w:space="0" w:color="auto"/>
        <w:bottom w:val="none" w:sz="0" w:space="0" w:color="auto"/>
        <w:right w:val="none" w:sz="0" w:space="0" w:color="auto"/>
      </w:divBdr>
    </w:div>
    <w:div w:id="1265697094">
      <w:bodyDiv w:val="1"/>
      <w:marLeft w:val="0"/>
      <w:marRight w:val="0"/>
      <w:marTop w:val="0"/>
      <w:marBottom w:val="0"/>
      <w:divBdr>
        <w:top w:val="none" w:sz="0" w:space="0" w:color="auto"/>
        <w:left w:val="none" w:sz="0" w:space="0" w:color="auto"/>
        <w:bottom w:val="none" w:sz="0" w:space="0" w:color="auto"/>
        <w:right w:val="none" w:sz="0" w:space="0" w:color="auto"/>
      </w:divBdr>
    </w:div>
    <w:div w:id="1337731813">
      <w:bodyDiv w:val="1"/>
      <w:marLeft w:val="0"/>
      <w:marRight w:val="0"/>
      <w:marTop w:val="0"/>
      <w:marBottom w:val="0"/>
      <w:divBdr>
        <w:top w:val="none" w:sz="0" w:space="0" w:color="auto"/>
        <w:left w:val="none" w:sz="0" w:space="0" w:color="auto"/>
        <w:bottom w:val="none" w:sz="0" w:space="0" w:color="auto"/>
        <w:right w:val="none" w:sz="0" w:space="0" w:color="auto"/>
      </w:divBdr>
    </w:div>
    <w:div w:id="1410421679">
      <w:bodyDiv w:val="1"/>
      <w:marLeft w:val="0"/>
      <w:marRight w:val="0"/>
      <w:marTop w:val="0"/>
      <w:marBottom w:val="0"/>
      <w:divBdr>
        <w:top w:val="none" w:sz="0" w:space="0" w:color="auto"/>
        <w:left w:val="none" w:sz="0" w:space="0" w:color="auto"/>
        <w:bottom w:val="none" w:sz="0" w:space="0" w:color="auto"/>
        <w:right w:val="none" w:sz="0" w:space="0" w:color="auto"/>
      </w:divBdr>
    </w:div>
    <w:div w:id="1706099406">
      <w:bodyDiv w:val="1"/>
      <w:marLeft w:val="0"/>
      <w:marRight w:val="0"/>
      <w:marTop w:val="0"/>
      <w:marBottom w:val="0"/>
      <w:divBdr>
        <w:top w:val="none" w:sz="0" w:space="0" w:color="auto"/>
        <w:left w:val="none" w:sz="0" w:space="0" w:color="auto"/>
        <w:bottom w:val="none" w:sz="0" w:space="0" w:color="auto"/>
        <w:right w:val="none" w:sz="0" w:space="0" w:color="auto"/>
      </w:divBdr>
    </w:div>
    <w:div w:id="1790320199">
      <w:bodyDiv w:val="1"/>
      <w:marLeft w:val="0"/>
      <w:marRight w:val="0"/>
      <w:marTop w:val="0"/>
      <w:marBottom w:val="0"/>
      <w:divBdr>
        <w:top w:val="none" w:sz="0" w:space="0" w:color="auto"/>
        <w:left w:val="none" w:sz="0" w:space="0" w:color="auto"/>
        <w:bottom w:val="none" w:sz="0" w:space="0" w:color="auto"/>
        <w:right w:val="none" w:sz="0" w:space="0" w:color="auto"/>
      </w:divBdr>
    </w:div>
    <w:div w:id="1880580912">
      <w:bodyDiv w:val="1"/>
      <w:marLeft w:val="0"/>
      <w:marRight w:val="0"/>
      <w:marTop w:val="0"/>
      <w:marBottom w:val="0"/>
      <w:divBdr>
        <w:top w:val="none" w:sz="0" w:space="0" w:color="auto"/>
        <w:left w:val="none" w:sz="0" w:space="0" w:color="auto"/>
        <w:bottom w:val="none" w:sz="0" w:space="0" w:color="auto"/>
        <w:right w:val="none" w:sz="0" w:space="0" w:color="auto"/>
      </w:divBdr>
    </w:div>
    <w:div w:id="1971979353">
      <w:bodyDiv w:val="1"/>
      <w:marLeft w:val="0"/>
      <w:marRight w:val="0"/>
      <w:marTop w:val="0"/>
      <w:marBottom w:val="0"/>
      <w:divBdr>
        <w:top w:val="none" w:sz="0" w:space="0" w:color="auto"/>
        <w:left w:val="none" w:sz="0" w:space="0" w:color="auto"/>
        <w:bottom w:val="none" w:sz="0" w:space="0" w:color="auto"/>
        <w:right w:val="none" w:sz="0" w:space="0" w:color="auto"/>
      </w:divBdr>
    </w:div>
    <w:div w:id="200828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6.emf"/><Relationship Id="rId39" Type="http://schemas.openxmlformats.org/officeDocument/2006/relationships/image" Target="media/image25.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oleObject" Target="embeddings/oleObject5.bin"/><Relationship Id="rId42"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oleObject" Target="embeddings/oleObject2.bin"/><Relationship Id="rId33" Type="http://schemas.openxmlformats.org/officeDocument/2006/relationships/image" Target="media/image21.emf"/><Relationship Id="rId38" Type="http://schemas.openxmlformats.org/officeDocument/2006/relationships/image" Target="media/image24.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18.emf"/><Relationship Id="rId41" Type="http://schemas.openxmlformats.org/officeDocument/2006/relationships/image" Target="media/image2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5.emf"/><Relationship Id="rId32" Type="http://schemas.openxmlformats.org/officeDocument/2006/relationships/image" Target="media/image20.emf"/><Relationship Id="rId37" Type="http://schemas.openxmlformats.org/officeDocument/2006/relationships/oleObject" Target="embeddings/oleObject6.bin"/><Relationship Id="rId40" Type="http://schemas.openxmlformats.org/officeDocument/2006/relationships/oleObject" Target="embeddings/oleObject7.bin"/><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4.emf"/><Relationship Id="rId28" Type="http://schemas.openxmlformats.org/officeDocument/2006/relationships/oleObject" Target="embeddings/oleObject3.bin"/><Relationship Id="rId36" Type="http://schemas.openxmlformats.org/officeDocument/2006/relationships/image" Target="media/image23.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oleObject" Target="embeddings/oleObject4.bin"/><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oleObject" Target="embeddings/oleObject1.bin"/><Relationship Id="rId27" Type="http://schemas.openxmlformats.org/officeDocument/2006/relationships/image" Target="media/image17.emf"/><Relationship Id="rId30" Type="http://schemas.openxmlformats.org/officeDocument/2006/relationships/image" Target="media/image19.emf"/><Relationship Id="rId35" Type="http://schemas.openxmlformats.org/officeDocument/2006/relationships/image" Target="media/image22.emf"/><Relationship Id="rId43"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Huub.van.Helvoort@huawei.com" TargetMode="External"/><Relationship Id="rId1" Type="http://schemas.openxmlformats.org/officeDocument/2006/relationships/hyperlink" Target="mailto:a-sakurai@da.jp.nec.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48DAB-BF38-4E07-91BF-91FEA6C46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5</TotalTime>
  <Pages>22</Pages>
  <Words>3157</Words>
  <Characters>17904</Characters>
  <Application>Microsoft Office Word</Application>
  <DocSecurity>0</DocSecurity>
  <Lines>416</Lines>
  <Paragraphs>221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Question(s):</vt:lpstr>
    </vt:vector>
  </TitlesOfParts>
  <Manager>ITU-T</Manager>
  <Company>International Telecommunication Union (ITU)</Company>
  <LinksUpToDate>false</LinksUpToDate>
  <CharactersWithSpaces>20840</CharactersWithSpaces>
  <SharedDoc>false</SharedDoc>
  <HLinks>
    <vt:vector size="42" baseType="variant">
      <vt:variant>
        <vt:i4>2031639</vt:i4>
      </vt:variant>
      <vt:variant>
        <vt:i4>18</vt:i4>
      </vt:variant>
      <vt:variant>
        <vt:i4>0</vt:i4>
      </vt:variant>
      <vt:variant>
        <vt:i4>5</vt:i4>
      </vt:variant>
      <vt:variant>
        <vt:lpwstr>http://ifa.itu.int/t/2013/sg15/docs/130701/td/wp3/T13-SG15-130701-TD-WP3-0059!!MSW-E.docx</vt:lpwstr>
      </vt:variant>
      <vt:variant>
        <vt:lpwstr/>
      </vt:variant>
      <vt:variant>
        <vt:i4>7536694</vt:i4>
      </vt:variant>
      <vt:variant>
        <vt:i4>15</vt:i4>
      </vt:variant>
      <vt:variant>
        <vt:i4>0</vt:i4>
      </vt:variant>
      <vt:variant>
        <vt:i4>5</vt:i4>
      </vt:variant>
      <vt:variant>
        <vt:lpwstr>http://ifa.itu.int/t/2013/sg15/exchange/wp3/q14/2013.07_Geneva/wd/wd13_Editor_G.8021_answer_to_cd156.docx</vt:lpwstr>
      </vt:variant>
      <vt:variant>
        <vt:lpwstr/>
      </vt:variant>
      <vt:variant>
        <vt:i4>6422566</vt:i4>
      </vt:variant>
      <vt:variant>
        <vt:i4>12</vt:i4>
      </vt:variant>
      <vt:variant>
        <vt:i4>0</vt:i4>
      </vt:variant>
      <vt:variant>
        <vt:i4>5</vt:i4>
      </vt:variant>
      <vt:variant>
        <vt:lpwstr>http://ifa.itu.int/t/2013/sg15/docs/c/T13-SG15-C-0388!R1!MSW-E.docx</vt:lpwstr>
      </vt:variant>
      <vt:variant>
        <vt:lpwstr/>
      </vt:variant>
      <vt:variant>
        <vt:i4>6488111</vt:i4>
      </vt:variant>
      <vt:variant>
        <vt:i4>9</vt:i4>
      </vt:variant>
      <vt:variant>
        <vt:i4>0</vt:i4>
      </vt:variant>
      <vt:variant>
        <vt:i4>5</vt:i4>
      </vt:variant>
      <vt:variant>
        <vt:lpwstr>http://ifa.itu.int/t/2013/sg15/docs/c/T13-SG15-C-0290!R1!MSW-E.docx</vt:lpwstr>
      </vt:variant>
      <vt:variant>
        <vt:lpwstr/>
      </vt:variant>
      <vt:variant>
        <vt:i4>6422566</vt:i4>
      </vt:variant>
      <vt:variant>
        <vt:i4>6</vt:i4>
      </vt:variant>
      <vt:variant>
        <vt:i4>0</vt:i4>
      </vt:variant>
      <vt:variant>
        <vt:i4>5</vt:i4>
      </vt:variant>
      <vt:variant>
        <vt:lpwstr>http://ifa.itu.int/t/2013/sg15/docs/c/T13-SG15-C-0289!R1!MSW-E.docx</vt:lpwstr>
      </vt:variant>
      <vt:variant>
        <vt:lpwstr/>
      </vt:variant>
      <vt:variant>
        <vt:i4>3866644</vt:i4>
      </vt:variant>
      <vt:variant>
        <vt:i4>3</vt:i4>
      </vt:variant>
      <vt:variant>
        <vt:i4>0</vt:i4>
      </vt:variant>
      <vt:variant>
        <vt:i4>5</vt:i4>
      </vt:variant>
      <vt:variant>
        <vt:lpwstr>mailto:Huub.van.Helvoort@huawei.com</vt:lpwstr>
      </vt:variant>
      <vt:variant>
        <vt:lpwstr/>
      </vt:variant>
      <vt:variant>
        <vt:i4>3735635</vt:i4>
      </vt:variant>
      <vt:variant>
        <vt:i4>0</vt:i4>
      </vt:variant>
      <vt:variant>
        <vt:i4>0</vt:i4>
      </vt:variant>
      <vt:variant>
        <vt:i4>5</vt:i4>
      </vt:variant>
      <vt:variant>
        <vt:lpwstr>mailto:a-sakurai@da.jp.nec.com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Amendment 2 to Recommendation ITU-T G.8021/Y.1341 (2012) (for Consent, July 2013)</dc:title>
  <dc:creator>Editor G.8021/Y.1341</dc:creator>
  <cp:keywords>10/15</cp:keywords>
  <dc:description>TD 121 (PLEN/15)  For: 1-12 July 2013_x000d_Document date: _x000d_Saved by RC-51004269 at 16:58:55 on 10/07/2013</dc:description>
  <cp:lastModifiedBy>RC</cp:lastModifiedBy>
  <cp:revision>5</cp:revision>
  <cp:lastPrinted>2002-07-31T23:30:00Z</cp:lastPrinted>
  <dcterms:created xsi:type="dcterms:W3CDTF">2013-07-10T13:23:00Z</dcterms:created>
  <dcterms:modified xsi:type="dcterms:W3CDTF">2013-07-10T14:59:00Z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121 (PLEN/15)</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10/15</vt:lpwstr>
  </property>
  <property fmtid="{D5CDD505-2E9C-101B-9397-08002B2CF9AE}" pid="6" name="Docdest">
    <vt:lpwstr>1-12 July 2013</vt:lpwstr>
  </property>
  <property fmtid="{D5CDD505-2E9C-101B-9397-08002B2CF9AE}" pid="7" name="Docauthor">
    <vt:lpwstr>Editor G.8021/Y.1341</vt:lpwstr>
  </property>
</Properties>
</file>