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2B3505" w:rsidRPr="002B3505" w14:paraId="4B8719E6" w14:textId="77777777">
        <w:trPr>
          <w:cantSplit/>
        </w:trPr>
        <w:tc>
          <w:tcPr>
            <w:tcW w:w="4857" w:type="dxa"/>
            <w:gridSpan w:val="2"/>
          </w:tcPr>
          <w:p w14:paraId="0EC8C1E6" w14:textId="77777777" w:rsidR="002B3505" w:rsidRPr="002B3505" w:rsidRDefault="002B3505" w:rsidP="002B3505">
            <w:pPr>
              <w:rPr>
                <w:sz w:val="20"/>
              </w:rPr>
            </w:pPr>
            <w:bookmarkStart w:id="0" w:name="dsg" w:colFirst="1" w:colLast="1"/>
            <w:bookmarkStart w:id="1" w:name="dtableau"/>
            <w:r w:rsidRPr="002B3505">
              <w:rPr>
                <w:sz w:val="20"/>
              </w:rPr>
              <w:t>INTERNATIONAL TELECOMMUNICATION UNION</w:t>
            </w:r>
          </w:p>
        </w:tc>
        <w:tc>
          <w:tcPr>
            <w:tcW w:w="5066" w:type="dxa"/>
          </w:tcPr>
          <w:p w14:paraId="46C34050" w14:textId="058657D3" w:rsidR="002B3505" w:rsidRPr="002B3505" w:rsidRDefault="002B3505" w:rsidP="002B3505">
            <w:pPr>
              <w:jc w:val="right"/>
              <w:rPr>
                <w:b/>
                <w:bCs/>
                <w:smallCaps/>
                <w:sz w:val="32"/>
              </w:rPr>
            </w:pPr>
            <w:r>
              <w:rPr>
                <w:b/>
                <w:bCs/>
                <w:smallCaps/>
                <w:sz w:val="32"/>
              </w:rPr>
              <w:t>STUDY GROUP 15</w:t>
            </w:r>
          </w:p>
        </w:tc>
      </w:tr>
      <w:tr w:rsidR="002B3505" w:rsidRPr="002B3505" w14:paraId="2556990D" w14:textId="77777777">
        <w:trPr>
          <w:cantSplit/>
          <w:trHeight w:val="461"/>
        </w:trPr>
        <w:tc>
          <w:tcPr>
            <w:tcW w:w="4857" w:type="dxa"/>
            <w:gridSpan w:val="2"/>
            <w:vMerge w:val="restart"/>
            <w:tcBorders>
              <w:bottom w:val="nil"/>
            </w:tcBorders>
          </w:tcPr>
          <w:p w14:paraId="18F9686B" w14:textId="77777777" w:rsidR="002B3505" w:rsidRPr="002B3505" w:rsidRDefault="002B3505" w:rsidP="002B3505">
            <w:pPr>
              <w:rPr>
                <w:b/>
                <w:bCs/>
                <w:sz w:val="26"/>
              </w:rPr>
            </w:pPr>
            <w:bookmarkStart w:id="2" w:name="dnum" w:colFirst="1" w:colLast="1"/>
            <w:bookmarkEnd w:id="0"/>
            <w:r w:rsidRPr="002B3505">
              <w:rPr>
                <w:b/>
                <w:bCs/>
                <w:sz w:val="26"/>
              </w:rPr>
              <w:t>TELECOMMUNICATION</w:t>
            </w:r>
            <w:r w:rsidRPr="002B3505">
              <w:rPr>
                <w:b/>
                <w:bCs/>
                <w:sz w:val="26"/>
              </w:rPr>
              <w:br/>
              <w:t>STANDARDIZATION SECTOR</w:t>
            </w:r>
          </w:p>
          <w:p w14:paraId="33279EDF" w14:textId="4DA67812" w:rsidR="002B3505" w:rsidRPr="002B3505" w:rsidRDefault="002B3505" w:rsidP="002B3505">
            <w:pPr>
              <w:rPr>
                <w:smallCaps/>
                <w:sz w:val="20"/>
              </w:rPr>
            </w:pPr>
            <w:r w:rsidRPr="002B3505">
              <w:rPr>
                <w:sz w:val="20"/>
              </w:rPr>
              <w:t xml:space="preserve">STUDY PERIOD </w:t>
            </w:r>
            <w:r>
              <w:rPr>
                <w:sz w:val="20"/>
              </w:rPr>
              <w:t>2013-2016</w:t>
            </w:r>
          </w:p>
        </w:tc>
        <w:tc>
          <w:tcPr>
            <w:tcW w:w="5066" w:type="dxa"/>
            <w:tcBorders>
              <w:bottom w:val="nil"/>
            </w:tcBorders>
          </w:tcPr>
          <w:p w14:paraId="1206AE3A" w14:textId="1B94EBBC" w:rsidR="002B3505" w:rsidRPr="002B3505" w:rsidRDefault="002B3505" w:rsidP="002B3505">
            <w:pPr>
              <w:pStyle w:val="Docnumber"/>
            </w:pPr>
            <w:r>
              <w:t>TD 324</w:t>
            </w:r>
            <w:r w:rsidR="007266A1">
              <w:t xml:space="preserve"> </w:t>
            </w:r>
            <w:r w:rsidR="000C4A31">
              <w:t>R</w:t>
            </w:r>
            <w:r w:rsidR="007266A1">
              <w:t>ev.</w:t>
            </w:r>
            <w:r w:rsidR="000C4A31">
              <w:t>1</w:t>
            </w:r>
            <w:r>
              <w:t xml:space="preserve"> (PLEN/15)</w:t>
            </w:r>
          </w:p>
        </w:tc>
      </w:tr>
      <w:tr w:rsidR="002B3505" w:rsidRPr="002B3505" w14:paraId="69095C47" w14:textId="77777777">
        <w:trPr>
          <w:cantSplit/>
          <w:trHeight w:val="355"/>
        </w:trPr>
        <w:tc>
          <w:tcPr>
            <w:tcW w:w="4857" w:type="dxa"/>
            <w:gridSpan w:val="2"/>
            <w:vMerge/>
            <w:tcBorders>
              <w:bottom w:val="single" w:sz="12" w:space="0" w:color="auto"/>
            </w:tcBorders>
          </w:tcPr>
          <w:p w14:paraId="063A411F" w14:textId="77777777" w:rsidR="002B3505" w:rsidRPr="002B3505" w:rsidRDefault="002B3505" w:rsidP="002B3505">
            <w:pPr>
              <w:rPr>
                <w:b/>
                <w:bCs/>
                <w:sz w:val="26"/>
              </w:rPr>
            </w:pPr>
            <w:bookmarkStart w:id="3" w:name="dorlang" w:colFirst="1" w:colLast="1"/>
            <w:bookmarkEnd w:id="2"/>
          </w:p>
        </w:tc>
        <w:tc>
          <w:tcPr>
            <w:tcW w:w="5066" w:type="dxa"/>
            <w:tcBorders>
              <w:bottom w:val="single" w:sz="12" w:space="0" w:color="auto"/>
            </w:tcBorders>
          </w:tcPr>
          <w:p w14:paraId="3995EEDA" w14:textId="77777777" w:rsidR="002B3505" w:rsidRDefault="002B3505" w:rsidP="002B3505">
            <w:pPr>
              <w:jc w:val="right"/>
              <w:rPr>
                <w:b/>
                <w:bCs/>
                <w:sz w:val="28"/>
              </w:rPr>
            </w:pPr>
            <w:r>
              <w:rPr>
                <w:b/>
                <w:bCs/>
                <w:sz w:val="28"/>
              </w:rPr>
              <w:t>English only</w:t>
            </w:r>
          </w:p>
          <w:p w14:paraId="03E0FAFD" w14:textId="47F90693" w:rsidR="002B3505" w:rsidRPr="002B3505" w:rsidRDefault="002B3505" w:rsidP="002B3505">
            <w:pPr>
              <w:jc w:val="right"/>
              <w:rPr>
                <w:b/>
                <w:bCs/>
                <w:sz w:val="28"/>
              </w:rPr>
            </w:pPr>
            <w:r>
              <w:rPr>
                <w:b/>
                <w:bCs/>
                <w:sz w:val="28"/>
              </w:rPr>
              <w:t>Original: English</w:t>
            </w:r>
          </w:p>
        </w:tc>
      </w:tr>
      <w:tr w:rsidR="002B3505" w:rsidRPr="002B3505" w14:paraId="78828C80" w14:textId="77777777">
        <w:trPr>
          <w:cantSplit/>
          <w:trHeight w:val="357"/>
        </w:trPr>
        <w:tc>
          <w:tcPr>
            <w:tcW w:w="1617" w:type="dxa"/>
          </w:tcPr>
          <w:p w14:paraId="2725FB9E" w14:textId="77777777" w:rsidR="002B3505" w:rsidRPr="002B3505" w:rsidRDefault="002B3505" w:rsidP="002B3505">
            <w:pPr>
              <w:rPr>
                <w:b/>
                <w:bCs/>
              </w:rPr>
            </w:pPr>
            <w:bookmarkStart w:id="4" w:name="dbluepink" w:colFirst="1" w:colLast="1"/>
            <w:bookmarkStart w:id="5" w:name="dmeeting" w:colFirst="2" w:colLast="2"/>
            <w:bookmarkEnd w:id="3"/>
            <w:r w:rsidRPr="002B3505">
              <w:rPr>
                <w:b/>
                <w:bCs/>
              </w:rPr>
              <w:t>Question(s):</w:t>
            </w:r>
          </w:p>
        </w:tc>
        <w:tc>
          <w:tcPr>
            <w:tcW w:w="3240" w:type="dxa"/>
          </w:tcPr>
          <w:p w14:paraId="77329E7B" w14:textId="3A5B32B5" w:rsidR="002B3505" w:rsidRPr="002B3505" w:rsidRDefault="002B3505" w:rsidP="002B3505">
            <w:r>
              <w:t>13/15</w:t>
            </w:r>
          </w:p>
        </w:tc>
        <w:tc>
          <w:tcPr>
            <w:tcW w:w="5066" w:type="dxa"/>
          </w:tcPr>
          <w:p w14:paraId="6BF6DCD3" w14:textId="377E0607" w:rsidR="002B3505" w:rsidRPr="002B3505" w:rsidRDefault="002B3505" w:rsidP="002B3505">
            <w:pPr>
              <w:jc w:val="right"/>
            </w:pPr>
            <w:r w:rsidRPr="002B3505">
              <w:t>24 November - 5 December 2014</w:t>
            </w:r>
          </w:p>
        </w:tc>
      </w:tr>
      <w:tr w:rsidR="002B3505" w:rsidRPr="002B3505" w14:paraId="2F4C3B5D" w14:textId="77777777">
        <w:trPr>
          <w:cantSplit/>
          <w:trHeight w:val="357"/>
        </w:trPr>
        <w:tc>
          <w:tcPr>
            <w:tcW w:w="9923" w:type="dxa"/>
            <w:gridSpan w:val="3"/>
          </w:tcPr>
          <w:p w14:paraId="43550276" w14:textId="78B9FF19" w:rsidR="002B3505" w:rsidRPr="002B3505" w:rsidRDefault="002B3505" w:rsidP="002B3505">
            <w:pPr>
              <w:jc w:val="center"/>
              <w:rPr>
                <w:b/>
                <w:bCs/>
              </w:rPr>
            </w:pPr>
            <w:bookmarkStart w:id="6" w:name="dtitle" w:colFirst="0" w:colLast="0"/>
            <w:bookmarkEnd w:id="4"/>
            <w:bookmarkEnd w:id="5"/>
            <w:r w:rsidRPr="002B3505">
              <w:rPr>
                <w:b/>
                <w:bCs/>
              </w:rPr>
              <w:t>TD</w:t>
            </w:r>
          </w:p>
        </w:tc>
      </w:tr>
      <w:tr w:rsidR="002B3505" w:rsidRPr="002B3505" w14:paraId="0AC03D45" w14:textId="77777777">
        <w:trPr>
          <w:cantSplit/>
          <w:trHeight w:val="357"/>
        </w:trPr>
        <w:tc>
          <w:tcPr>
            <w:tcW w:w="1617" w:type="dxa"/>
          </w:tcPr>
          <w:p w14:paraId="1A8E381A" w14:textId="77777777" w:rsidR="002B3505" w:rsidRPr="002B3505" w:rsidRDefault="002B3505" w:rsidP="002B3505">
            <w:pPr>
              <w:rPr>
                <w:b/>
                <w:bCs/>
              </w:rPr>
            </w:pPr>
            <w:bookmarkStart w:id="7" w:name="dsource" w:colFirst="1" w:colLast="1"/>
            <w:bookmarkEnd w:id="6"/>
            <w:r w:rsidRPr="002B3505">
              <w:rPr>
                <w:b/>
                <w:bCs/>
              </w:rPr>
              <w:t>Source:</w:t>
            </w:r>
          </w:p>
        </w:tc>
        <w:tc>
          <w:tcPr>
            <w:tcW w:w="8306" w:type="dxa"/>
            <w:gridSpan w:val="2"/>
          </w:tcPr>
          <w:p w14:paraId="5D0B04B3" w14:textId="5BE6C718" w:rsidR="002B3505" w:rsidRPr="002B3505" w:rsidRDefault="002B3505" w:rsidP="002B3505">
            <w:r>
              <w:t xml:space="preserve">Editor </w:t>
            </w:r>
            <w:r w:rsidRPr="002B3505">
              <w:rPr>
                <w:lang w:val="fr-CH"/>
              </w:rPr>
              <w:t>G.8275.1/Y.1369.1</w:t>
            </w:r>
          </w:p>
        </w:tc>
      </w:tr>
      <w:tr w:rsidR="002B3505" w:rsidRPr="002B3505" w14:paraId="06900CCA" w14:textId="77777777">
        <w:trPr>
          <w:cantSplit/>
          <w:trHeight w:val="357"/>
        </w:trPr>
        <w:tc>
          <w:tcPr>
            <w:tcW w:w="1617" w:type="dxa"/>
            <w:tcBorders>
              <w:bottom w:val="single" w:sz="12" w:space="0" w:color="auto"/>
            </w:tcBorders>
          </w:tcPr>
          <w:p w14:paraId="0BFB254F" w14:textId="77777777" w:rsidR="002B3505" w:rsidRPr="002B3505" w:rsidRDefault="002B3505" w:rsidP="002B3505">
            <w:pPr>
              <w:spacing w:after="120"/>
            </w:pPr>
            <w:bookmarkStart w:id="8" w:name="dtitle1" w:colFirst="1" w:colLast="1"/>
            <w:bookmarkEnd w:id="7"/>
            <w:r w:rsidRPr="002B3505">
              <w:rPr>
                <w:b/>
                <w:bCs/>
              </w:rPr>
              <w:t>Title:</w:t>
            </w:r>
          </w:p>
        </w:tc>
        <w:tc>
          <w:tcPr>
            <w:tcW w:w="8306" w:type="dxa"/>
            <w:gridSpan w:val="2"/>
            <w:tcBorders>
              <w:bottom w:val="single" w:sz="12" w:space="0" w:color="auto"/>
            </w:tcBorders>
          </w:tcPr>
          <w:p w14:paraId="3CD305BE" w14:textId="5E41BAE2" w:rsidR="002B3505" w:rsidRPr="002B3505" w:rsidRDefault="002B3505" w:rsidP="002B3505">
            <w:pPr>
              <w:spacing w:after="120"/>
              <w:rPr>
                <w:lang w:val="en-US"/>
              </w:rPr>
            </w:pPr>
            <w:r>
              <w:t xml:space="preserve">Draft Corrigendum 1 to Recommendation ITU-T </w:t>
            </w:r>
            <w:r w:rsidRPr="002B3505">
              <w:rPr>
                <w:lang w:val="en-US"/>
              </w:rPr>
              <w:t>G.8275.1/Y.1369.1 (2014) (for Consent, 5 December 2014)</w:t>
            </w:r>
          </w:p>
        </w:tc>
      </w:tr>
      <w:bookmarkEnd w:id="1"/>
      <w:bookmarkEnd w:id="8"/>
    </w:tbl>
    <w:p w14:paraId="2C321F4C" w14:textId="33A7A9E7" w:rsidR="002B3505" w:rsidRDefault="002B3505"/>
    <w:p w14:paraId="38F89638" w14:textId="77777777" w:rsidR="002B3505" w:rsidRPr="002B3505" w:rsidRDefault="002B3505">
      <w:bookmarkStart w:id="9" w:name="_GoBack"/>
      <w:bookmarkEnd w:id="9"/>
      <w:r>
        <w:br w:type="column"/>
      </w:r>
    </w:p>
    <w:tbl>
      <w:tblPr>
        <w:tblW w:w="0" w:type="auto"/>
        <w:tblLayout w:type="fixed"/>
        <w:tblLook w:val="0000" w:firstRow="0" w:lastRow="0" w:firstColumn="0" w:lastColumn="0" w:noHBand="0" w:noVBand="0"/>
      </w:tblPr>
      <w:tblGrid>
        <w:gridCol w:w="9945"/>
      </w:tblGrid>
      <w:tr w:rsidR="00B46FF3" w:rsidRPr="00964023" w14:paraId="24F13D49" w14:textId="77777777">
        <w:tc>
          <w:tcPr>
            <w:tcW w:w="9945" w:type="dxa"/>
          </w:tcPr>
          <w:p w14:paraId="46F74F76" w14:textId="77777777" w:rsidR="002B3505" w:rsidRDefault="002B3505" w:rsidP="002B3505">
            <w:pPr>
              <w:pStyle w:val="RecNo"/>
              <w:rPr>
                <w:lang w:val="en-US"/>
              </w:rPr>
            </w:pPr>
            <w:bookmarkStart w:id="10" w:name="irecnoe"/>
            <w:bookmarkEnd w:id="10"/>
            <w:r w:rsidRPr="002B3505">
              <w:rPr>
                <w:lang w:val="en-US"/>
              </w:rPr>
              <w:t>Draft Corrigendum 1 to Recommendation ITU-T G.8275.1/Y.1369.1 (201</w:t>
            </w:r>
            <w:r>
              <w:rPr>
                <w:lang w:val="en-US"/>
              </w:rPr>
              <w:t>4)</w:t>
            </w:r>
          </w:p>
          <w:p w14:paraId="3C730E1D" w14:textId="18B035DD" w:rsidR="00B46FF3" w:rsidRPr="007E1618" w:rsidRDefault="00964023" w:rsidP="002B3505">
            <w:pPr>
              <w:pStyle w:val="Rectitle"/>
            </w:pPr>
            <w:r w:rsidRPr="00964023">
              <w:t>Precision time protocol telecom profile for phase/time synchronization with full timing support from the network</w:t>
            </w:r>
            <w:r w:rsidR="002B3505">
              <w:t xml:space="preserve">: </w:t>
            </w:r>
            <w:bookmarkStart w:id="11" w:name="imakespacee"/>
            <w:bookmarkStart w:id="12" w:name="_Toc255373024"/>
            <w:bookmarkStart w:id="13" w:name="_Toc255376473"/>
            <w:bookmarkStart w:id="14" w:name="_Toc258407090"/>
            <w:bookmarkEnd w:id="11"/>
            <w:r w:rsidR="00AE2623" w:rsidRPr="007E1618">
              <w:t>Corrigendum 1</w:t>
            </w:r>
            <w:bookmarkEnd w:id="12"/>
            <w:bookmarkEnd w:id="13"/>
            <w:bookmarkEnd w:id="14"/>
          </w:p>
        </w:tc>
      </w:tr>
    </w:tbl>
    <w:p w14:paraId="55C8EFB0" w14:textId="77777777" w:rsidR="00B46FF3" w:rsidRPr="007E1618" w:rsidRDefault="00B46FF3"/>
    <w:p w14:paraId="18A0086F" w14:textId="77777777" w:rsidR="00B46FF3" w:rsidRPr="007E1618" w:rsidRDefault="00B46FF3"/>
    <w:tbl>
      <w:tblPr>
        <w:tblW w:w="0" w:type="auto"/>
        <w:tblLayout w:type="fixed"/>
        <w:tblLook w:val="0000" w:firstRow="0" w:lastRow="0" w:firstColumn="0" w:lastColumn="0" w:noHBand="0" w:noVBand="0"/>
      </w:tblPr>
      <w:tblGrid>
        <w:gridCol w:w="9945"/>
      </w:tblGrid>
      <w:tr w:rsidR="00B46FF3" w:rsidRPr="007E1618" w14:paraId="441202C3" w14:textId="77777777" w:rsidTr="00626493">
        <w:trPr>
          <w:trHeight w:val="2525"/>
        </w:trPr>
        <w:tc>
          <w:tcPr>
            <w:tcW w:w="9945" w:type="dxa"/>
          </w:tcPr>
          <w:p w14:paraId="4E704777" w14:textId="5F048656" w:rsidR="00B46FF3" w:rsidRPr="007E1618" w:rsidRDefault="00B46FF3">
            <w:pPr>
              <w:pStyle w:val="Headingb"/>
            </w:pPr>
            <w:bookmarkStart w:id="15" w:name="isume"/>
            <w:r w:rsidRPr="007E1618">
              <w:t>Summary</w:t>
            </w:r>
          </w:p>
          <w:p w14:paraId="44728276" w14:textId="54B87C5C" w:rsidR="00BA6D9E" w:rsidRPr="007E1618" w:rsidRDefault="006817AE" w:rsidP="006817AE">
            <w:pPr>
              <w:widowControl w:val="0"/>
            </w:pPr>
            <w:r w:rsidRPr="007E1618">
              <w:t>C</w:t>
            </w:r>
            <w:r w:rsidR="00BA6D9E" w:rsidRPr="007E1618">
              <w:t xml:space="preserve">orrigendum </w:t>
            </w:r>
            <w:r w:rsidRPr="007E1618">
              <w:t xml:space="preserve">1 to </w:t>
            </w:r>
            <w:r w:rsidR="00B67AEF">
              <w:t xml:space="preserve">Recommendation </w:t>
            </w:r>
            <w:r w:rsidR="00964023">
              <w:t>ITU-T G.8275.1/Y.1369.1 (2014</w:t>
            </w:r>
            <w:r w:rsidRPr="007E1618">
              <w:t xml:space="preserve">) </w:t>
            </w:r>
            <w:r w:rsidR="00BA6D9E" w:rsidRPr="007E1618">
              <w:t xml:space="preserve">contains </w:t>
            </w:r>
            <w:r w:rsidRPr="007E1618">
              <w:t xml:space="preserve">the following </w:t>
            </w:r>
            <w:r w:rsidR="00BA6D9E" w:rsidRPr="007E1618">
              <w:t>edi</w:t>
            </w:r>
            <w:r w:rsidR="008F2B04">
              <w:t>torial and technical correction</w:t>
            </w:r>
            <w:r w:rsidR="00582A5F">
              <w:t>s</w:t>
            </w:r>
            <w:r w:rsidR="00BA6D9E" w:rsidRPr="007E1618">
              <w:t xml:space="preserve">: </w:t>
            </w:r>
            <w:r w:rsidR="000865EF">
              <w:t xml:space="preserve"> </w:t>
            </w:r>
          </w:p>
          <w:bookmarkEnd w:id="15"/>
          <w:p w14:paraId="40D4EEA3" w14:textId="43D3BA82" w:rsidR="00582A5F" w:rsidRDefault="00582A5F" w:rsidP="00582A5F">
            <w:pPr>
              <w:pStyle w:val="enumlev1"/>
              <w:numPr>
                <w:ilvl w:val="0"/>
                <w:numId w:val="3"/>
              </w:numPr>
              <w:spacing w:before="120"/>
            </w:pPr>
            <w:r w:rsidRPr="007E1618">
              <w:t xml:space="preserve">Clarification </w:t>
            </w:r>
            <w:r>
              <w:t xml:space="preserve">in the Alternate Best Master Clock Algorithm that </w:t>
            </w:r>
            <w:r w:rsidRPr="00F24586">
              <w:t xml:space="preserve">the computation of </w:t>
            </w:r>
            <w:proofErr w:type="spellStart"/>
            <w:r w:rsidRPr="00F24586">
              <w:t>E</w:t>
            </w:r>
            <w:r w:rsidRPr="00582A5F">
              <w:rPr>
                <w:vertAlign w:val="subscript"/>
              </w:rPr>
              <w:t>best</w:t>
            </w:r>
            <w:proofErr w:type="spellEnd"/>
            <w:r w:rsidRPr="00F24586">
              <w:t xml:space="preserve"> does not take into account the </w:t>
            </w:r>
            <w:r w:rsidRPr="00582A5F">
              <w:rPr>
                <w:i/>
              </w:rPr>
              <w:t>Announce</w:t>
            </w:r>
            <w:r w:rsidRPr="00F24586">
              <w:t xml:space="preserve"> messages received on a port r where the </w:t>
            </w:r>
            <w:proofErr w:type="spellStart"/>
            <w:r w:rsidRPr="00F24586">
              <w:t>notSlave</w:t>
            </w:r>
            <w:proofErr w:type="spellEnd"/>
            <w:r w:rsidRPr="00F24586">
              <w:t xml:space="preserve"> attribute is set to TRUE</w:t>
            </w:r>
            <w:r w:rsidRPr="007E1618">
              <w:t>.</w:t>
            </w:r>
          </w:p>
          <w:p w14:paraId="2F829912" w14:textId="192E82C6" w:rsidR="00650270" w:rsidRDefault="00582A5F" w:rsidP="00582A5F">
            <w:pPr>
              <w:pStyle w:val="enumlev1"/>
              <w:numPr>
                <w:ilvl w:val="0"/>
                <w:numId w:val="3"/>
              </w:numPr>
              <w:spacing w:before="120"/>
            </w:pPr>
            <w:r>
              <w:t xml:space="preserve">Changes </w:t>
            </w:r>
            <w:proofErr w:type="spellStart"/>
            <w:r>
              <w:t>E</w:t>
            </w:r>
            <w:r w:rsidRPr="00582A5F">
              <w:rPr>
                <w:vertAlign w:val="subscript"/>
              </w:rPr>
              <w:t>rbest</w:t>
            </w:r>
            <w:proofErr w:type="spellEnd"/>
            <w:r>
              <w:t xml:space="preserve"> to </w:t>
            </w:r>
            <w:proofErr w:type="spellStart"/>
            <w:r>
              <w:t>E</w:t>
            </w:r>
            <w:r w:rsidRPr="00582A5F">
              <w:rPr>
                <w:vertAlign w:val="subscript"/>
              </w:rPr>
              <w:t>best</w:t>
            </w:r>
            <w:proofErr w:type="spellEnd"/>
            <w:r>
              <w:t xml:space="preserve"> in the first decision block in Figure 1.</w:t>
            </w:r>
          </w:p>
          <w:p w14:paraId="285BA638" w14:textId="4BA282D5" w:rsidR="00582A5F" w:rsidRDefault="00582A5F" w:rsidP="00582A5F">
            <w:pPr>
              <w:pStyle w:val="enumlev1"/>
              <w:numPr>
                <w:ilvl w:val="0"/>
                <w:numId w:val="3"/>
              </w:numPr>
              <w:spacing w:before="120"/>
            </w:pPr>
            <w:r>
              <w:t>A decision block and an action block were removed from Figure 1.</w:t>
            </w:r>
          </w:p>
          <w:p w14:paraId="7803C7B9" w14:textId="6AA99DA5" w:rsidR="00582A5F" w:rsidRPr="007E1618" w:rsidRDefault="00582A5F" w:rsidP="00582A5F">
            <w:pPr>
              <w:pStyle w:val="enumlev1"/>
              <w:numPr>
                <w:ilvl w:val="0"/>
                <w:numId w:val="3"/>
              </w:numPr>
              <w:spacing w:before="120"/>
            </w:pPr>
            <w:r>
              <w:t>Terminology alignment in Figure 2.</w:t>
            </w:r>
          </w:p>
        </w:tc>
      </w:tr>
    </w:tbl>
    <w:p w14:paraId="0200C4BE" w14:textId="77777777" w:rsidR="00B46FF3" w:rsidRPr="007E1618" w:rsidRDefault="00B46FF3"/>
    <w:p w14:paraId="66F4222D" w14:textId="4A235D0B" w:rsidR="00B46FF3" w:rsidRPr="007E1618" w:rsidRDefault="00B46FF3" w:rsidP="00917D20">
      <w:pPr>
        <w:jc w:val="center"/>
        <w:rPr>
          <w:b/>
          <w:bCs/>
        </w:rPr>
        <w:sectPr w:rsidR="00B46FF3" w:rsidRPr="007E1618" w:rsidSect="002B3505">
          <w:headerReference w:type="even" r:id="rId8"/>
          <w:headerReference w:type="default" r:id="rId9"/>
          <w:footerReference w:type="first" r:id="rId10"/>
          <w:pgSz w:w="11907" w:h="16834"/>
          <w:pgMar w:top="1417" w:right="1134" w:bottom="1417" w:left="1134" w:header="720" w:footer="720" w:gutter="0"/>
          <w:pgNumType w:fmt="lowerRoman"/>
          <w:cols w:space="720"/>
          <w:titlePg/>
          <w:docGrid w:linePitch="326"/>
        </w:sectPr>
      </w:pPr>
    </w:p>
    <w:p w14:paraId="54276A2E" w14:textId="77777777" w:rsidR="002B3505" w:rsidRDefault="002B3505" w:rsidP="002B3505">
      <w:pPr>
        <w:pStyle w:val="RecNo"/>
      </w:pPr>
      <w:bookmarkStart w:id="17" w:name="p1rectexte"/>
      <w:bookmarkStart w:id="18" w:name="_Toc255373025"/>
      <w:bookmarkStart w:id="19" w:name="_Toc255376474"/>
      <w:bookmarkStart w:id="20" w:name="_Toc258407091"/>
      <w:bookmarkEnd w:id="17"/>
      <w:r>
        <w:lastRenderedPageBreak/>
        <w:t>Draft Corrigendum 1 to Recommendation ITU-T G.8275.1/Y.1369.1 (2014)</w:t>
      </w:r>
    </w:p>
    <w:p w14:paraId="6490E373" w14:textId="77777777" w:rsidR="002B3505" w:rsidRDefault="002B3505" w:rsidP="002B3505">
      <w:pPr>
        <w:pStyle w:val="Rectitle"/>
      </w:pPr>
      <w:r>
        <w:t>Precision time protocol telecom profile for phase/time synchronization with full timing support from the network: Corrigendum 1</w:t>
      </w:r>
    </w:p>
    <w:p w14:paraId="502293CF" w14:textId="77777777" w:rsidR="00AE2623" w:rsidRPr="007E1618" w:rsidRDefault="00AE2623" w:rsidP="00147DA9">
      <w:pPr>
        <w:pStyle w:val="Heading1"/>
      </w:pPr>
      <w:bookmarkStart w:id="21" w:name="_Toc255373026"/>
      <w:bookmarkStart w:id="22" w:name="_Toc255376475"/>
      <w:bookmarkStart w:id="23" w:name="_Toc258407092"/>
      <w:bookmarkEnd w:id="18"/>
      <w:bookmarkEnd w:id="19"/>
      <w:bookmarkEnd w:id="20"/>
      <w:r w:rsidRPr="007E1618">
        <w:t>1</w:t>
      </w:r>
      <w:r w:rsidR="006817AE" w:rsidRPr="007E1618">
        <w:t>)</w:t>
      </w:r>
      <w:r w:rsidR="0075360C" w:rsidRPr="007E1618">
        <w:tab/>
      </w:r>
      <w:r w:rsidRPr="007E1618">
        <w:t xml:space="preserve">Changes </w:t>
      </w:r>
      <w:r w:rsidR="006817AE" w:rsidRPr="007E1618">
        <w:t xml:space="preserve">in clause </w:t>
      </w:r>
      <w:bookmarkEnd w:id="21"/>
      <w:bookmarkEnd w:id="22"/>
      <w:r w:rsidR="00EE777D">
        <w:t>6.3.1</w:t>
      </w:r>
      <w:r w:rsidR="006817AE" w:rsidRPr="007E1618">
        <w:t xml:space="preserve">, </w:t>
      </w:r>
      <w:bookmarkEnd w:id="23"/>
      <w:r w:rsidR="00EE777D">
        <w:t>Alternate BMCA</w:t>
      </w:r>
    </w:p>
    <w:p w14:paraId="598D559F" w14:textId="77777777" w:rsidR="00AE2623" w:rsidRPr="007E1618" w:rsidRDefault="00AE2623" w:rsidP="006817AE">
      <w:pPr>
        <w:rPr>
          <w:i/>
          <w:iCs/>
        </w:rPr>
      </w:pPr>
      <w:r w:rsidRPr="007E1618">
        <w:rPr>
          <w:i/>
          <w:iCs/>
        </w:rPr>
        <w:t>Make the fol</w:t>
      </w:r>
      <w:r w:rsidR="00AA73B3" w:rsidRPr="007E1618">
        <w:rPr>
          <w:i/>
          <w:iCs/>
        </w:rPr>
        <w:t xml:space="preserve">lowing changes in </w:t>
      </w:r>
      <w:r w:rsidR="006817AE" w:rsidRPr="007E1618">
        <w:rPr>
          <w:i/>
          <w:iCs/>
        </w:rPr>
        <w:t xml:space="preserve">clause </w:t>
      </w:r>
      <w:r w:rsidR="00EE777D">
        <w:rPr>
          <w:i/>
          <w:iCs/>
        </w:rPr>
        <w:t>6.3.1</w:t>
      </w:r>
      <w:r w:rsidR="00AA73B3" w:rsidRPr="007E1618">
        <w:rPr>
          <w:i/>
          <w:iCs/>
        </w:rPr>
        <w:t>:</w:t>
      </w:r>
    </w:p>
    <w:p w14:paraId="1E1AA468" w14:textId="77777777" w:rsidR="004C5982" w:rsidRPr="005C723B" w:rsidRDefault="004C5982" w:rsidP="004C5982">
      <w:r w:rsidRPr="005C723B">
        <w:t xml:space="preserve">The PTP profile specified in this Recommendation uses an Alternate BMCA, as described in </w:t>
      </w:r>
      <w:proofErr w:type="spellStart"/>
      <w:r w:rsidRPr="005C723B">
        <w:t>subclause</w:t>
      </w:r>
      <w:proofErr w:type="spellEnd"/>
      <w:r w:rsidRPr="005C723B">
        <w:t xml:space="preserve"> 9.3.1 of [IEEE 1588]. This Alternate BMCA differs from the default BMCA of [IEEE 1588] in the following:</w:t>
      </w:r>
    </w:p>
    <w:p w14:paraId="7F21F5FB" w14:textId="77777777" w:rsidR="004C5982" w:rsidRPr="005C723B" w:rsidRDefault="004C5982" w:rsidP="004C5982">
      <w:pPr>
        <w:numPr>
          <w:ilvl w:val="0"/>
          <w:numId w:val="1"/>
        </w:numPr>
        <w:jc w:val="left"/>
      </w:pPr>
      <w:r w:rsidRPr="005C723B">
        <w:t xml:space="preserve">The Alternate BMCA considers the per-port Boolean attribute </w:t>
      </w:r>
      <w:proofErr w:type="spellStart"/>
      <w:r w:rsidRPr="005C723B">
        <w:t>notSlave</w:t>
      </w:r>
      <w:proofErr w:type="spellEnd"/>
      <w:r w:rsidRPr="005C723B">
        <w:t xml:space="preserve">. If </w:t>
      </w:r>
      <w:proofErr w:type="spellStart"/>
      <w:r w:rsidRPr="005C723B">
        <w:t>notSlave</w:t>
      </w:r>
      <w:proofErr w:type="spellEnd"/>
      <w:r w:rsidRPr="005C723B">
        <w:t xml:space="preserve"> is TRUE, the port is never placed in the SLAVE state, and will always go to the MASTER state. If </w:t>
      </w:r>
      <w:proofErr w:type="spellStart"/>
      <w:r w:rsidRPr="005C723B">
        <w:t>notSlave</w:t>
      </w:r>
      <w:proofErr w:type="spellEnd"/>
      <w:r w:rsidRPr="005C723B">
        <w:t xml:space="preserve"> is FALSE, the port can be placed in the SLAVE state. The </w:t>
      </w:r>
      <w:proofErr w:type="spellStart"/>
      <w:r w:rsidRPr="005C723B">
        <w:t>notSlave</w:t>
      </w:r>
      <w:proofErr w:type="spellEnd"/>
      <w:r w:rsidRPr="005C723B">
        <w:t xml:space="preserve"> attribute is set via the configurable port dataset member </w:t>
      </w:r>
      <w:proofErr w:type="spellStart"/>
      <w:r w:rsidRPr="005C723B">
        <w:t>portDS.notSlave</w:t>
      </w:r>
      <w:proofErr w:type="spellEnd"/>
      <w:r w:rsidRPr="005C723B">
        <w:t xml:space="preserve">. </w:t>
      </w:r>
    </w:p>
    <w:p w14:paraId="54E693F8" w14:textId="77777777" w:rsidR="004C5982" w:rsidRPr="005C723B" w:rsidRDefault="004C5982" w:rsidP="004C5982">
      <w:pPr>
        <w:ind w:left="720"/>
      </w:pPr>
      <w:r w:rsidRPr="005C723B">
        <w:t>The default value and range of values for this attribute, for the ports of a BC or OC that can only be a GM (i.e. T-GM), are TRUE and {TRUE}.</w:t>
      </w:r>
    </w:p>
    <w:p w14:paraId="2CC77F9D" w14:textId="77777777" w:rsidR="004C5982" w:rsidRPr="005C723B" w:rsidRDefault="004C5982" w:rsidP="004C5982">
      <w:pPr>
        <w:ind w:left="720"/>
      </w:pPr>
      <w:r w:rsidRPr="005C723B">
        <w:t>The default value and range of values for this attribute, for the port of a slave-only OC (i.e. T-TSC) are FALSE and {FALSE}.</w:t>
      </w:r>
    </w:p>
    <w:p w14:paraId="7C7780CC" w14:textId="77777777" w:rsidR="004C5982" w:rsidRPr="005C723B" w:rsidRDefault="004C5982" w:rsidP="004C5982">
      <w:pPr>
        <w:ind w:left="720"/>
      </w:pPr>
      <w:r w:rsidRPr="005C723B">
        <w:t>The default value and range of values for this attribute, for the ports of a BC that may or may not be a GM (i.e. T-BC) are TRUE and {TRUE, FALSE}.</w:t>
      </w:r>
    </w:p>
    <w:p w14:paraId="0F951F5A" w14:textId="5AC34E22" w:rsidR="004C5982" w:rsidRPr="005C723B" w:rsidRDefault="004C5982" w:rsidP="004C5982">
      <w:pPr>
        <w:numPr>
          <w:ilvl w:val="0"/>
          <w:numId w:val="1"/>
        </w:numPr>
        <w:jc w:val="left"/>
        <w:rPr>
          <w:ins w:id="24" w:author="Sebastien Jobert" w:date="2014-08-22T09:05:00Z"/>
        </w:rPr>
      </w:pPr>
      <w:ins w:id="25" w:author="Sebastien Jobert" w:date="2014-08-22T09:05:00Z">
        <w:r>
          <w:t xml:space="preserve">The computation of </w:t>
        </w:r>
        <w:proofErr w:type="spellStart"/>
        <w:r>
          <w:t>E</w:t>
        </w:r>
        <w:r w:rsidRPr="003F633D">
          <w:rPr>
            <w:vertAlign w:val="subscript"/>
          </w:rPr>
          <w:t>rbest</w:t>
        </w:r>
        <w:proofErr w:type="spellEnd"/>
        <w:r>
          <w:t xml:space="preserve"> </w:t>
        </w:r>
        <w:r w:rsidRPr="003F633D">
          <w:t xml:space="preserve">is according to the description provided in </w:t>
        </w:r>
        <w:proofErr w:type="spellStart"/>
        <w:r>
          <w:t>sub</w:t>
        </w:r>
        <w:r w:rsidRPr="003F633D">
          <w:t>clause</w:t>
        </w:r>
        <w:proofErr w:type="spellEnd"/>
        <w:r w:rsidRPr="003F633D">
          <w:t xml:space="preserve"> 9.3.2.3</w:t>
        </w:r>
        <w:r>
          <w:t xml:space="preserve"> of [</w:t>
        </w:r>
        <w:r w:rsidRPr="003F633D">
          <w:t>IEEE</w:t>
        </w:r>
        <w:r>
          <w:t xml:space="preserve"> </w:t>
        </w:r>
        <w:r w:rsidRPr="003F633D">
          <w:t>1588</w:t>
        </w:r>
        <w:r>
          <w:t>]</w:t>
        </w:r>
        <w:r w:rsidRPr="003F633D">
          <w:t xml:space="preserve">, with the exception that </w:t>
        </w:r>
      </w:ins>
      <w:ins w:id="26" w:author="Sebastien Jobert" w:date="2014-09-03T17:57:00Z">
        <w:r w:rsidR="009269B4">
          <w:t xml:space="preserve">the </w:t>
        </w:r>
      </w:ins>
      <w:proofErr w:type="spellStart"/>
      <w:ins w:id="27" w:author="Sebastien Jobert" w:date="2014-08-22T09:05:00Z">
        <w:r w:rsidRPr="003F633D">
          <w:t>E</w:t>
        </w:r>
        <w:r w:rsidRPr="003F633D">
          <w:rPr>
            <w:vertAlign w:val="subscript"/>
          </w:rPr>
          <w:t>rbest</w:t>
        </w:r>
        <w:proofErr w:type="spellEnd"/>
        <w:r>
          <w:t xml:space="preserve"> </w:t>
        </w:r>
      </w:ins>
      <w:ins w:id="28" w:author="Sebastien Jobert" w:date="2014-09-03T17:57:00Z">
        <w:r w:rsidR="009269B4">
          <w:t xml:space="preserve">of a port r </w:t>
        </w:r>
      </w:ins>
      <w:ins w:id="29" w:author="Sebastien Jobert" w:date="2014-08-22T09:05:00Z">
        <w:r>
          <w:t>must be</w:t>
        </w:r>
        <w:r w:rsidRPr="003F633D">
          <w:t xml:space="preserve"> set to the empty set when the </w:t>
        </w:r>
        <w:proofErr w:type="spellStart"/>
        <w:r w:rsidRPr="003F633D">
          <w:t>notSlave</w:t>
        </w:r>
        <w:proofErr w:type="spellEnd"/>
        <w:r w:rsidRPr="003F633D">
          <w:t xml:space="preserve"> </w:t>
        </w:r>
        <w:r>
          <w:t>attribute</w:t>
        </w:r>
        <w:r w:rsidRPr="003F633D">
          <w:t xml:space="preserve"> </w:t>
        </w:r>
      </w:ins>
      <w:ins w:id="30" w:author="Sebastien Jobert" w:date="2014-09-03T17:57:00Z">
        <w:r w:rsidR="009269B4">
          <w:t>of</w:t>
        </w:r>
      </w:ins>
      <w:ins w:id="31" w:author="Sebastien Jobert" w:date="2014-08-22T09:05:00Z">
        <w:r w:rsidRPr="003F633D">
          <w:t xml:space="preserve"> this port r is set to TRUE, irrespective of any other consideration</w:t>
        </w:r>
        <w:r>
          <w:t xml:space="preserve">. This </w:t>
        </w:r>
      </w:ins>
      <w:ins w:id="32" w:author="Geoffrey M. Garner - 3" w:date="2014-08-22T14:50:00Z">
        <w:r w:rsidR="008B47D5">
          <w:t>is so that</w:t>
        </w:r>
      </w:ins>
      <w:ins w:id="33" w:author="Sebastien Jobert" w:date="2014-08-22T09:05:00Z">
        <w:r>
          <w:t xml:space="preserve"> the computation of </w:t>
        </w:r>
        <w:proofErr w:type="spellStart"/>
        <w:r>
          <w:t>E</w:t>
        </w:r>
        <w:r w:rsidRPr="003F633D">
          <w:rPr>
            <w:vertAlign w:val="subscript"/>
          </w:rPr>
          <w:t>best</w:t>
        </w:r>
        <w:proofErr w:type="spellEnd"/>
        <w:r>
          <w:t xml:space="preserve"> </w:t>
        </w:r>
      </w:ins>
      <w:ins w:id="34" w:author="Geoffrey M. Garner - 3" w:date="2014-08-22T14:51:00Z">
        <w:r w:rsidR="008B47D5">
          <w:t>will not use the information contained in any</w:t>
        </w:r>
      </w:ins>
      <w:ins w:id="35" w:author="Sebastien Jobert" w:date="2014-08-22T09:05:00Z">
        <w:r>
          <w:t xml:space="preserve"> </w:t>
        </w:r>
        <w:r w:rsidRPr="003F633D">
          <w:rPr>
            <w:i/>
          </w:rPr>
          <w:t>Announce</w:t>
        </w:r>
        <w:r>
          <w:t xml:space="preserve"> messages received on a port r where the </w:t>
        </w:r>
        <w:proofErr w:type="spellStart"/>
        <w:r w:rsidRPr="003F633D">
          <w:t>notSlave</w:t>
        </w:r>
        <w:proofErr w:type="spellEnd"/>
        <w:r w:rsidRPr="003F633D">
          <w:t xml:space="preserve"> </w:t>
        </w:r>
        <w:r>
          <w:t>attribute</w:t>
        </w:r>
        <w:r w:rsidRPr="003F633D">
          <w:t xml:space="preserve"> is set to TRUE</w:t>
        </w:r>
        <w:r>
          <w:t>.</w:t>
        </w:r>
      </w:ins>
    </w:p>
    <w:p w14:paraId="66E0824E" w14:textId="77777777" w:rsidR="004C5982" w:rsidRPr="005C723B" w:rsidRDefault="004C5982" w:rsidP="004C5982">
      <w:pPr>
        <w:numPr>
          <w:ilvl w:val="0"/>
          <w:numId w:val="1"/>
        </w:numPr>
        <w:jc w:val="left"/>
      </w:pPr>
      <w:r w:rsidRPr="005C723B">
        <w:t xml:space="preserve">The Alternate BMCA allows for multiple clocks to be active grandmasters simultaneously (clocks with </w:t>
      </w:r>
      <w:proofErr w:type="spellStart"/>
      <w:r w:rsidRPr="005C723B">
        <w:t>clockClass</w:t>
      </w:r>
      <w:proofErr w:type="spellEnd"/>
      <w:r w:rsidRPr="005C723B">
        <w:t xml:space="preserve"> less than 128 cannot be a slave). If there are multiple active grandmasters, every clock that is not a grandmaster is synchronized by a single grandmaster in the PTP domain.</w:t>
      </w:r>
    </w:p>
    <w:p w14:paraId="4DF3D688" w14:textId="77777777" w:rsidR="004C5982" w:rsidRPr="005C723B" w:rsidRDefault="004C5982" w:rsidP="004C5982">
      <w:pPr>
        <w:numPr>
          <w:ilvl w:val="0"/>
          <w:numId w:val="1"/>
        </w:numPr>
        <w:jc w:val="left"/>
      </w:pPr>
      <w:r w:rsidRPr="005C723B">
        <w:t xml:space="preserve">The per-port attribute </w:t>
      </w:r>
      <w:proofErr w:type="spellStart"/>
      <w:r w:rsidRPr="005C723B">
        <w:t>localPriority</w:t>
      </w:r>
      <w:proofErr w:type="spellEnd"/>
      <w:r w:rsidRPr="005C723B">
        <w:t xml:space="preserve"> is assigned to each port r of a clock and is used in the determination of </w:t>
      </w:r>
      <w:proofErr w:type="spellStart"/>
      <w:r w:rsidRPr="005C723B">
        <w:t>E</w:t>
      </w:r>
      <w:r w:rsidRPr="005C723B">
        <w:rPr>
          <w:vertAlign w:val="subscript"/>
        </w:rPr>
        <w:t>rbest</w:t>
      </w:r>
      <w:proofErr w:type="spellEnd"/>
      <w:r w:rsidRPr="005C723B">
        <w:t xml:space="preserve"> and </w:t>
      </w:r>
      <w:proofErr w:type="spellStart"/>
      <w:r w:rsidRPr="005C723B">
        <w:t>E</w:t>
      </w:r>
      <w:r w:rsidRPr="005C723B">
        <w:rPr>
          <w:vertAlign w:val="subscript"/>
        </w:rPr>
        <w:t>best</w:t>
      </w:r>
      <w:proofErr w:type="spellEnd"/>
      <w:r w:rsidRPr="005C723B">
        <w:t xml:space="preserve">. Each parent clock or foreign master clock dataset, whose </w:t>
      </w:r>
      <w:r w:rsidRPr="000159FA">
        <w:rPr>
          <w:i/>
        </w:rPr>
        <w:t>Announce</w:t>
      </w:r>
      <w:r w:rsidRPr="005C723B">
        <w:t xml:space="preserve"> information was received on the port r, is appended with the </w:t>
      </w:r>
      <w:proofErr w:type="spellStart"/>
      <w:r w:rsidRPr="005C723B">
        <w:t>localPriority</w:t>
      </w:r>
      <w:proofErr w:type="spellEnd"/>
      <w:r w:rsidRPr="005C723B">
        <w:t xml:space="preserve"> attribute of the local port r before the dataset comparison defined in Figure 2 and Figure 3 is invoked. The </w:t>
      </w:r>
      <w:proofErr w:type="spellStart"/>
      <w:r w:rsidRPr="005C723B">
        <w:t>localPriority</w:t>
      </w:r>
      <w:proofErr w:type="spellEnd"/>
      <w:r w:rsidRPr="005C723B">
        <w:t xml:space="preserve"> attribute is not transmitted in </w:t>
      </w:r>
      <w:r w:rsidRPr="000159FA">
        <w:rPr>
          <w:i/>
        </w:rPr>
        <w:t>Announce</w:t>
      </w:r>
      <w:r w:rsidRPr="005C723B">
        <w:t xml:space="preserve"> messages. This attribute is used as a tie-breaker in the dataset comparison algorithm, in the event that all other previous attributes of the datasets being compared are equal. The </w:t>
      </w:r>
      <w:proofErr w:type="spellStart"/>
      <w:r w:rsidRPr="005C723B">
        <w:t>localPriority</w:t>
      </w:r>
      <w:proofErr w:type="spellEnd"/>
      <w:r w:rsidRPr="005C723B">
        <w:t xml:space="preserve"> attribute is set via the configurable, unsigned integer, port dataset member </w:t>
      </w:r>
      <w:proofErr w:type="spellStart"/>
      <w:r w:rsidRPr="005C723B">
        <w:t>portDS.localPriority</w:t>
      </w:r>
      <w:proofErr w:type="spellEnd"/>
      <w:r w:rsidRPr="005C723B">
        <w:t>. The data type for this attribute is UInteger8. The range of values for this attribute is {1 - 255}. The default value for this attribute is 128. A clock compliant with this PTP profile is allowed to support a subset of the values defined in the range.</w:t>
      </w:r>
    </w:p>
    <w:p w14:paraId="1E7A0456" w14:textId="77777777" w:rsidR="004C5982" w:rsidRPr="005C723B" w:rsidRDefault="004C5982" w:rsidP="004C5982">
      <w:pPr>
        <w:numPr>
          <w:ilvl w:val="0"/>
          <w:numId w:val="1"/>
        </w:numPr>
        <w:jc w:val="left"/>
      </w:pPr>
      <w:r w:rsidRPr="005C723B">
        <w:t xml:space="preserve">The attribute </w:t>
      </w:r>
      <w:proofErr w:type="spellStart"/>
      <w:r w:rsidRPr="005C723B">
        <w:t>localPriority</w:t>
      </w:r>
      <w:proofErr w:type="spellEnd"/>
      <w:r w:rsidRPr="005C723B">
        <w:t xml:space="preserve"> is assigned to the local clock, to be used if needed when the data associated with the local clock, D</w:t>
      </w:r>
      <w:r w:rsidRPr="000159FA">
        <w:rPr>
          <w:vertAlign w:val="subscript"/>
        </w:rPr>
        <w:t>0</w:t>
      </w:r>
      <w:r w:rsidRPr="005C723B">
        <w:t xml:space="preserve">, is compared with data on another potential grandmaster received via an </w:t>
      </w:r>
      <w:r w:rsidRPr="005C723B">
        <w:rPr>
          <w:i/>
        </w:rPr>
        <w:t>Announce</w:t>
      </w:r>
      <w:r w:rsidRPr="005C723B">
        <w:t xml:space="preserve"> message. The local clock </w:t>
      </w:r>
      <w:proofErr w:type="spellStart"/>
      <w:r w:rsidRPr="005C723B">
        <w:t>localPriority</w:t>
      </w:r>
      <w:proofErr w:type="spellEnd"/>
      <w:r w:rsidRPr="005C723B">
        <w:t xml:space="preserve"> attribute is set via the configurable, unsigned integer, default dataset member </w:t>
      </w:r>
      <w:proofErr w:type="spellStart"/>
      <w:r w:rsidRPr="005C723B">
        <w:t>defaultDS.localPriority</w:t>
      </w:r>
      <w:proofErr w:type="spellEnd"/>
      <w:r w:rsidRPr="005C723B">
        <w:t xml:space="preserve">. The data type for this attribute is UInteger8. The range of values for this attribute is {1 - 255}. The </w:t>
      </w:r>
      <w:r w:rsidRPr="005C723B">
        <w:lastRenderedPageBreak/>
        <w:t>default value for this attribute is 128. A clock compliant with this PTP profile is allowed to support a subset of the values defined in the range.</w:t>
      </w:r>
    </w:p>
    <w:p w14:paraId="4A05246B" w14:textId="77777777" w:rsidR="004C5982" w:rsidRPr="005C723B" w:rsidRDefault="004C5982" w:rsidP="004C5982">
      <w:pPr>
        <w:numPr>
          <w:ilvl w:val="0"/>
          <w:numId w:val="1"/>
        </w:numPr>
        <w:jc w:val="left"/>
        <w:rPr>
          <w:ins w:id="36" w:author="Sebastien Jobert" w:date="2014-08-22T09:06:00Z"/>
        </w:rPr>
      </w:pPr>
      <w:ins w:id="37" w:author="Sebastien Jobert" w:date="2014-08-22T09:06:00Z">
        <w:r>
          <w:t>The dataset comparison algorithm is modified according to Figures 2 and 3 in clause 6.3.7 of this Recommendation.</w:t>
        </w:r>
      </w:ins>
    </w:p>
    <w:p w14:paraId="4252FA28" w14:textId="77777777" w:rsidR="004C5982" w:rsidRPr="004C5982" w:rsidRDefault="004C5982" w:rsidP="004C5982">
      <w:pPr>
        <w:pStyle w:val="Note"/>
        <w:rPr>
          <w:sz w:val="24"/>
        </w:rPr>
      </w:pPr>
      <w:r w:rsidRPr="004C5982">
        <w:rPr>
          <w:sz w:val="24"/>
        </w:rPr>
        <w:t xml:space="preserve">NOTE 1 </w:t>
      </w:r>
      <w:r w:rsidRPr="004C5982">
        <w:rPr>
          <w:sz w:val="24"/>
        </w:rPr>
        <w:sym w:font="Symbol" w:char="F02D"/>
      </w:r>
      <w:r w:rsidRPr="004C5982">
        <w:rPr>
          <w:sz w:val="24"/>
        </w:rPr>
        <w:t xml:space="preserve"> Because the value of the </w:t>
      </w:r>
      <w:proofErr w:type="spellStart"/>
      <w:r w:rsidRPr="004C5982">
        <w:rPr>
          <w:sz w:val="24"/>
        </w:rPr>
        <w:t>notSlave</w:t>
      </w:r>
      <w:proofErr w:type="spellEnd"/>
      <w:r w:rsidRPr="004C5982">
        <w:rPr>
          <w:sz w:val="24"/>
        </w:rPr>
        <w:t xml:space="preserve"> attribute is, per definition, always TRUE on all PTP ports of a T-GM, the </w:t>
      </w:r>
      <w:proofErr w:type="spellStart"/>
      <w:r w:rsidRPr="004C5982">
        <w:rPr>
          <w:sz w:val="24"/>
        </w:rPr>
        <w:t>localPriority</w:t>
      </w:r>
      <w:proofErr w:type="spellEnd"/>
      <w:r w:rsidRPr="004C5982">
        <w:rPr>
          <w:sz w:val="24"/>
        </w:rPr>
        <w:t xml:space="preserve"> attribute is, in practice, not used for a T-GM.</w:t>
      </w:r>
    </w:p>
    <w:p w14:paraId="0453AFD8" w14:textId="77777777" w:rsidR="00AE2623" w:rsidRDefault="004C5982" w:rsidP="004C5982">
      <w:pPr>
        <w:pStyle w:val="Note"/>
        <w:rPr>
          <w:sz w:val="24"/>
        </w:rPr>
      </w:pPr>
      <w:r w:rsidRPr="004C5982">
        <w:rPr>
          <w:sz w:val="24"/>
        </w:rPr>
        <w:t xml:space="preserve">NOTE 2 </w:t>
      </w:r>
      <w:r w:rsidRPr="004C5982">
        <w:rPr>
          <w:sz w:val="24"/>
        </w:rPr>
        <w:sym w:font="Symbol" w:char="F02D"/>
      </w:r>
      <w:r w:rsidRPr="004C5982">
        <w:rPr>
          <w:sz w:val="24"/>
        </w:rPr>
        <w:t xml:space="preserve"> For a T-GM, the Alternate BMCA output is in practice static and provides a recommended state = BMC_MASTER, because the </w:t>
      </w:r>
      <w:proofErr w:type="spellStart"/>
      <w:r w:rsidRPr="004C5982">
        <w:rPr>
          <w:sz w:val="24"/>
        </w:rPr>
        <w:t>notSlave</w:t>
      </w:r>
      <w:proofErr w:type="spellEnd"/>
      <w:r w:rsidRPr="004C5982">
        <w:rPr>
          <w:sz w:val="24"/>
        </w:rPr>
        <w:t xml:space="preserve"> attribute = TRUE for all the PTP ports of a T-GM. The resulting decision code can be M1 or M2, depending on the status of the T-GM (</w:t>
      </w:r>
      <w:del w:id="38" w:author="Sebastien Jobert" w:date="2014-08-22T09:07:00Z">
        <w:r w:rsidRPr="004C5982" w:rsidDel="004C5982">
          <w:rPr>
            <w:sz w:val="24"/>
          </w:rPr>
          <w:delText>locked or in holdover</w:delText>
        </w:r>
      </w:del>
      <w:ins w:id="39" w:author="Sebastien Jobert" w:date="2014-08-22T09:08:00Z">
        <w:r>
          <w:rPr>
            <w:sz w:val="24"/>
          </w:rPr>
          <w:t xml:space="preserve">i.e. </w:t>
        </w:r>
        <w:proofErr w:type="spellStart"/>
        <w:r>
          <w:rPr>
            <w:sz w:val="24"/>
          </w:rPr>
          <w:t>clockClass</w:t>
        </w:r>
        <w:proofErr w:type="spellEnd"/>
        <w:r>
          <w:rPr>
            <w:sz w:val="24"/>
          </w:rPr>
          <w:t xml:space="preserve"> </w:t>
        </w:r>
      </w:ins>
      <w:ins w:id="40" w:author="Sebastien Jobert" w:date="2014-08-22T10:48:00Z">
        <w:r w:rsidR="00DE6BA4">
          <w:rPr>
            <w:sz w:val="24"/>
          </w:rPr>
          <w:t>value of the T-GM</w:t>
        </w:r>
      </w:ins>
      <w:r w:rsidRPr="004C5982">
        <w:rPr>
          <w:sz w:val="24"/>
        </w:rPr>
        <w:t>).</w:t>
      </w:r>
    </w:p>
    <w:p w14:paraId="198DA6BF" w14:textId="77777777" w:rsidR="004705F5" w:rsidRDefault="004705F5" w:rsidP="004C5982">
      <w:pPr>
        <w:pStyle w:val="Note"/>
        <w:rPr>
          <w:sz w:val="24"/>
        </w:rPr>
      </w:pPr>
    </w:p>
    <w:p w14:paraId="54A2DD18" w14:textId="77777777" w:rsidR="00361277" w:rsidRDefault="00361277" w:rsidP="004C5982">
      <w:pPr>
        <w:pStyle w:val="Note"/>
        <w:rPr>
          <w:sz w:val="24"/>
        </w:rPr>
      </w:pPr>
    </w:p>
    <w:p w14:paraId="0708C8F9" w14:textId="77777777" w:rsidR="00361277" w:rsidRDefault="00361277" w:rsidP="004C5982">
      <w:pPr>
        <w:pStyle w:val="Note"/>
        <w:rPr>
          <w:sz w:val="24"/>
        </w:rPr>
      </w:pPr>
    </w:p>
    <w:p w14:paraId="6A42A67B" w14:textId="0AAA7141" w:rsidR="004705F5" w:rsidRPr="007E1618" w:rsidRDefault="004705F5" w:rsidP="004705F5">
      <w:pPr>
        <w:pStyle w:val="Heading1"/>
      </w:pPr>
      <w:r>
        <w:t>2</w:t>
      </w:r>
      <w:r w:rsidRPr="007E1618">
        <w:t>)</w:t>
      </w:r>
      <w:r w:rsidRPr="007E1618">
        <w:tab/>
      </w:r>
      <w:r w:rsidR="00745D26">
        <w:t>Change</w:t>
      </w:r>
      <w:r w:rsidRPr="007E1618">
        <w:t xml:space="preserve"> in clause </w:t>
      </w:r>
      <w:r w:rsidR="007B6D3A">
        <w:t>6.3.6</w:t>
      </w:r>
      <w:r w:rsidRPr="007E1618">
        <w:t xml:space="preserve">, </w:t>
      </w:r>
      <w:r>
        <w:t>State decision algorithm</w:t>
      </w:r>
    </w:p>
    <w:p w14:paraId="19F9A643" w14:textId="77777777" w:rsidR="004705F5" w:rsidRPr="004705F5" w:rsidRDefault="004705F5" w:rsidP="004705F5">
      <w:pPr>
        <w:rPr>
          <w:i/>
          <w:iCs/>
        </w:rPr>
      </w:pPr>
      <w:r w:rsidRPr="007E1618">
        <w:rPr>
          <w:i/>
          <w:iCs/>
        </w:rPr>
        <w:t>Make the fol</w:t>
      </w:r>
      <w:r w:rsidR="00000466">
        <w:rPr>
          <w:i/>
          <w:iCs/>
        </w:rPr>
        <w:t>lowing change</w:t>
      </w:r>
      <w:r w:rsidRPr="007E1618">
        <w:rPr>
          <w:i/>
          <w:iCs/>
        </w:rPr>
        <w:t xml:space="preserve"> in clause </w:t>
      </w:r>
      <w:r>
        <w:rPr>
          <w:i/>
          <w:iCs/>
        </w:rPr>
        <w:t>6.3.6</w:t>
      </w:r>
      <w:r w:rsidRPr="007E1618">
        <w:rPr>
          <w:i/>
          <w:iCs/>
        </w:rPr>
        <w:t>:</w:t>
      </w:r>
    </w:p>
    <w:p w14:paraId="196C0932" w14:textId="77777777" w:rsidR="004705F5" w:rsidRPr="005C723B" w:rsidRDefault="004705F5" w:rsidP="004705F5">
      <w:pPr>
        <w:pStyle w:val="Heading1"/>
      </w:pPr>
      <w:r w:rsidRPr="005C723B">
        <w:t>6.3.6</w:t>
      </w:r>
      <w:r w:rsidRPr="005C723B">
        <w:tab/>
        <w:t>State decision algorithm</w:t>
      </w:r>
    </w:p>
    <w:p w14:paraId="60A9871F" w14:textId="3B945D91" w:rsidR="004705F5" w:rsidRPr="005C723B" w:rsidRDefault="004705F5" w:rsidP="004705F5">
      <w:r w:rsidRPr="005C723B">
        <w:t>The state decision algorithm applicable to the Alternate BMCA of the PTP profile specified in this Recommendation is given in Figure</w:t>
      </w:r>
      <w:r w:rsidR="002875DD">
        <w:t xml:space="preserve"> 1</w:t>
      </w:r>
      <w:del w:id="41" w:author="Lee Cosart" w:date="2014-12-01T02:59:00Z">
        <w:r w:rsidRPr="005C723B" w:rsidDel="002875DD">
          <w:delText>, clause 6.3.7</w:delText>
        </w:r>
      </w:del>
      <w:r w:rsidRPr="005C723B">
        <w:t xml:space="preserve">. After a decision is reached by use of this algorithm, the data sets of the local clock are updated as specified in </w:t>
      </w:r>
      <w:proofErr w:type="spellStart"/>
      <w:r w:rsidRPr="005C723B">
        <w:t>subclause</w:t>
      </w:r>
      <w:proofErr w:type="spellEnd"/>
      <w:r w:rsidRPr="005C723B">
        <w:t xml:space="preserve"> 9.3.5 of [IEEE 1588]. Details on the use of the algorithm are given in </w:t>
      </w:r>
      <w:proofErr w:type="spellStart"/>
      <w:r w:rsidRPr="005C723B">
        <w:t>subclause</w:t>
      </w:r>
      <w:proofErr w:type="spellEnd"/>
      <w:r w:rsidRPr="005C723B">
        <w:t xml:space="preserve"> 9.3.3 of [IEEE 1588].</w:t>
      </w:r>
    </w:p>
    <w:p w14:paraId="62B1A6CC" w14:textId="77777777" w:rsidR="004705F5" w:rsidRDefault="004705F5" w:rsidP="004C5982">
      <w:pPr>
        <w:pStyle w:val="Note"/>
        <w:rPr>
          <w:sz w:val="24"/>
        </w:rPr>
      </w:pPr>
    </w:p>
    <w:p w14:paraId="1E598BE5" w14:textId="77777777" w:rsidR="00361277" w:rsidRDefault="00361277">
      <w:pPr>
        <w:tabs>
          <w:tab w:val="clear" w:pos="794"/>
          <w:tab w:val="clear" w:pos="1191"/>
          <w:tab w:val="clear" w:pos="1588"/>
          <w:tab w:val="clear" w:pos="1985"/>
        </w:tabs>
        <w:overflowPunct/>
        <w:autoSpaceDE/>
        <w:autoSpaceDN/>
        <w:adjustRightInd/>
        <w:spacing w:before="0"/>
        <w:jc w:val="left"/>
        <w:textAlignment w:val="auto"/>
        <w:rPr>
          <w:b/>
        </w:rPr>
      </w:pPr>
      <w:r>
        <w:br w:type="page"/>
      </w:r>
    </w:p>
    <w:p w14:paraId="5458C796" w14:textId="6C588C5B" w:rsidR="007B6D3A" w:rsidRPr="007E1618" w:rsidRDefault="00361277" w:rsidP="007B6D3A">
      <w:pPr>
        <w:pStyle w:val="Heading1"/>
      </w:pPr>
      <w:r>
        <w:lastRenderedPageBreak/>
        <w:t xml:space="preserve">3) </w:t>
      </w:r>
      <w:r w:rsidR="00745D26">
        <w:t>Change</w:t>
      </w:r>
      <w:r w:rsidR="005F1A6E">
        <w:t>s</w:t>
      </w:r>
      <w:r w:rsidR="007B6D3A" w:rsidRPr="007E1618">
        <w:t xml:space="preserve"> in </w:t>
      </w:r>
      <w:r w:rsidR="00AB1073">
        <w:t>Figure 1</w:t>
      </w:r>
    </w:p>
    <w:p w14:paraId="10424180" w14:textId="3F30EE92" w:rsidR="00DB1E41" w:rsidRDefault="00DB1E41" w:rsidP="007B6D3A">
      <w:pPr>
        <w:rPr>
          <w:i/>
          <w:iCs/>
        </w:rPr>
      </w:pPr>
      <w:r>
        <w:rPr>
          <w:i/>
          <w:iCs/>
        </w:rPr>
        <w:t>Replace Figure 1 with the following figure</w:t>
      </w:r>
      <w:r w:rsidR="00C0256F">
        <w:rPr>
          <w:i/>
          <w:iCs/>
        </w:rPr>
        <w:t xml:space="preserve"> [N</w:t>
      </w:r>
      <w:r w:rsidR="00582A5F">
        <w:rPr>
          <w:i/>
          <w:iCs/>
        </w:rPr>
        <w:t xml:space="preserve">ote: </w:t>
      </w:r>
      <w:r w:rsidR="00002241">
        <w:rPr>
          <w:i/>
          <w:iCs/>
        </w:rPr>
        <w:t>C</w:t>
      </w:r>
      <w:r w:rsidR="00C0256F">
        <w:rPr>
          <w:i/>
          <w:iCs/>
        </w:rPr>
        <w:t>ompared to the prior Figure 1 in G.8275.1, (1) the decision block</w:t>
      </w:r>
      <w:r w:rsidR="00496190">
        <w:rPr>
          <w:i/>
          <w:iCs/>
        </w:rPr>
        <w:t xml:space="preserve"> in the prior figure</w:t>
      </w:r>
      <w:r w:rsidR="00C0256F">
        <w:rPr>
          <w:i/>
          <w:iCs/>
        </w:rPr>
        <w:t xml:space="preserve"> “</w:t>
      </w:r>
      <w:proofErr w:type="spellStart"/>
      <w:r w:rsidR="00C0256F">
        <w:rPr>
          <w:i/>
          <w:iCs/>
        </w:rPr>
        <w:t>notSlave</w:t>
      </w:r>
      <w:proofErr w:type="spellEnd"/>
      <w:r w:rsidR="00C0256F">
        <w:rPr>
          <w:i/>
          <w:iCs/>
        </w:rPr>
        <w:t xml:space="preserve"> for port “r” is TRUE” and action block “Set </w:t>
      </w:r>
      <w:proofErr w:type="spellStart"/>
      <w:r w:rsidR="00C0256F">
        <w:rPr>
          <w:i/>
          <w:iCs/>
        </w:rPr>
        <w:t>E</w:t>
      </w:r>
      <w:r w:rsidR="00C0256F" w:rsidRPr="00C0256F">
        <w:rPr>
          <w:i/>
          <w:iCs/>
          <w:vertAlign w:val="subscript"/>
        </w:rPr>
        <w:t>rbest</w:t>
      </w:r>
      <w:proofErr w:type="spellEnd"/>
      <w:r w:rsidR="00C0256F">
        <w:rPr>
          <w:i/>
          <w:iCs/>
        </w:rPr>
        <w:t xml:space="preserve"> to the empty set” have been removed, and (2) “</w:t>
      </w:r>
      <w:proofErr w:type="spellStart"/>
      <w:r w:rsidR="00C0256F">
        <w:rPr>
          <w:i/>
          <w:iCs/>
        </w:rPr>
        <w:t>E</w:t>
      </w:r>
      <w:r w:rsidR="00C0256F" w:rsidRPr="00C0256F">
        <w:rPr>
          <w:i/>
          <w:iCs/>
          <w:vertAlign w:val="subscript"/>
        </w:rPr>
        <w:t>rbest</w:t>
      </w:r>
      <w:proofErr w:type="spellEnd"/>
      <w:r w:rsidR="00C0256F">
        <w:rPr>
          <w:i/>
          <w:iCs/>
        </w:rPr>
        <w:t xml:space="preserve">” </w:t>
      </w:r>
      <w:r w:rsidR="00496190">
        <w:rPr>
          <w:i/>
          <w:iCs/>
        </w:rPr>
        <w:t xml:space="preserve">in the prior figure </w:t>
      </w:r>
      <w:r w:rsidR="00C0256F">
        <w:rPr>
          <w:i/>
          <w:iCs/>
        </w:rPr>
        <w:t>has been replaced with “</w:t>
      </w:r>
      <w:proofErr w:type="spellStart"/>
      <w:r w:rsidR="00C0256F">
        <w:rPr>
          <w:i/>
          <w:iCs/>
        </w:rPr>
        <w:t>E</w:t>
      </w:r>
      <w:r w:rsidR="00C0256F" w:rsidRPr="00C0256F">
        <w:rPr>
          <w:i/>
          <w:iCs/>
          <w:vertAlign w:val="subscript"/>
        </w:rPr>
        <w:t>best</w:t>
      </w:r>
      <w:proofErr w:type="spellEnd"/>
      <w:r w:rsidR="00C0256F">
        <w:rPr>
          <w:i/>
          <w:iCs/>
        </w:rPr>
        <w:t>” in the decision block</w:t>
      </w:r>
      <w:r w:rsidR="00496190">
        <w:rPr>
          <w:i/>
          <w:iCs/>
        </w:rPr>
        <w:t xml:space="preserve"> </w:t>
      </w:r>
      <w:r w:rsidR="00C0256F">
        <w:rPr>
          <w:i/>
          <w:iCs/>
        </w:rPr>
        <w:t>“(</w:t>
      </w:r>
      <w:proofErr w:type="spellStart"/>
      <w:r w:rsidR="00C0256F">
        <w:rPr>
          <w:i/>
          <w:iCs/>
        </w:rPr>
        <w:t>Erbest</w:t>
      </w:r>
      <w:proofErr w:type="spellEnd"/>
      <w:r w:rsidR="00C0256F">
        <w:rPr>
          <w:i/>
          <w:iCs/>
        </w:rPr>
        <w:t xml:space="preserve"> is the empty set) AND (Port state is LISTENING)”</w:t>
      </w:r>
      <w:r w:rsidR="00496190">
        <w:rPr>
          <w:i/>
          <w:iCs/>
        </w:rPr>
        <w:t xml:space="preserve"> of the prior figure</w:t>
      </w:r>
      <w:r w:rsidR="00C0256F">
        <w:rPr>
          <w:i/>
          <w:iCs/>
        </w:rPr>
        <w:t>].</w:t>
      </w:r>
    </w:p>
    <w:p w14:paraId="2B89E9DD" w14:textId="492BBF9D" w:rsidR="00361277" w:rsidRDefault="00C0256F" w:rsidP="005F1652">
      <w:pPr>
        <w:pStyle w:val="Note"/>
        <w:rPr>
          <w:sz w:val="24"/>
        </w:rPr>
      </w:pPr>
      <w:r>
        <w:rPr>
          <w:rFonts w:asciiTheme="minorHAnsi" w:eastAsiaTheme="minorHAnsi" w:hAnsiTheme="minorHAnsi" w:cstheme="minorBidi"/>
          <w:szCs w:val="22"/>
          <w:lang w:val="en-CA"/>
        </w:rPr>
        <w:object w:dxaOrig="9630" w:dyaOrig="11700" w14:anchorId="5E2B9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2pt;height:584.8pt" o:ole="">
            <v:imagedata r:id="rId11" o:title=""/>
          </v:shape>
          <o:OLEObject Type="Embed" ProgID="Visio.Drawing.11" ShapeID="_x0000_i1025" DrawAspect="Content" ObjectID="_1479557958" r:id="rId12"/>
        </w:object>
      </w:r>
    </w:p>
    <w:p w14:paraId="7B4E0B66" w14:textId="77777777" w:rsidR="005F1652" w:rsidRDefault="005F1652" w:rsidP="005F1652">
      <w:pPr>
        <w:pStyle w:val="Note"/>
        <w:rPr>
          <w:sz w:val="24"/>
        </w:rPr>
      </w:pPr>
    </w:p>
    <w:p w14:paraId="210A1ABB" w14:textId="77777777" w:rsidR="00361277" w:rsidRDefault="00361277" w:rsidP="005F1652">
      <w:pPr>
        <w:pStyle w:val="Note"/>
        <w:rPr>
          <w:sz w:val="24"/>
        </w:rPr>
      </w:pPr>
    </w:p>
    <w:p w14:paraId="1BB0470F" w14:textId="77777777" w:rsidR="00361277" w:rsidRDefault="00361277" w:rsidP="005F1652">
      <w:pPr>
        <w:pStyle w:val="Note"/>
        <w:rPr>
          <w:sz w:val="24"/>
        </w:rPr>
      </w:pPr>
    </w:p>
    <w:p w14:paraId="09527600" w14:textId="4608DF97" w:rsidR="00BA2794" w:rsidRPr="007E1618" w:rsidRDefault="00BA2794" w:rsidP="00BA2794">
      <w:pPr>
        <w:pStyle w:val="Heading1"/>
      </w:pPr>
      <w:r>
        <w:t>4</w:t>
      </w:r>
      <w:r w:rsidRPr="007E1618">
        <w:t>)</w:t>
      </w:r>
      <w:r w:rsidRPr="007E1618">
        <w:tab/>
      </w:r>
      <w:r>
        <w:t>Changes</w:t>
      </w:r>
      <w:r w:rsidRPr="007E1618">
        <w:t xml:space="preserve"> </w:t>
      </w:r>
      <w:r w:rsidR="000E55FD">
        <w:t>in</w:t>
      </w:r>
      <w:r w:rsidRPr="007E1618">
        <w:t xml:space="preserve"> </w:t>
      </w:r>
      <w:r>
        <w:t>Figure 2</w:t>
      </w:r>
    </w:p>
    <w:p w14:paraId="6B783F64" w14:textId="77777777" w:rsidR="00BF52E8" w:rsidRDefault="00BF52E8" w:rsidP="007B6D3A">
      <w:pPr>
        <w:rPr>
          <w:i/>
          <w:iCs/>
        </w:rPr>
      </w:pPr>
    </w:p>
    <w:p w14:paraId="7F24C082" w14:textId="5E20D24A" w:rsidR="00BF52E8" w:rsidRPr="000E55FD" w:rsidRDefault="000E55FD" w:rsidP="007B6D3A">
      <w:pPr>
        <w:rPr>
          <w:i/>
        </w:rPr>
      </w:pPr>
      <w:r w:rsidRPr="000E55FD">
        <w:rPr>
          <w:i/>
        </w:rPr>
        <w:t>In Figure 2, r</w:t>
      </w:r>
      <w:r w:rsidR="00BF52E8" w:rsidRPr="000E55FD">
        <w:rPr>
          <w:i/>
        </w:rPr>
        <w:t>eplace “</w:t>
      </w:r>
      <w:proofErr w:type="spellStart"/>
      <w:r w:rsidR="00BF52E8" w:rsidRPr="000E55FD">
        <w:rPr>
          <w:i/>
        </w:rPr>
        <w:t>clockClass</w:t>
      </w:r>
      <w:proofErr w:type="spellEnd"/>
      <w:r w:rsidR="00BF52E8" w:rsidRPr="000E55FD">
        <w:rPr>
          <w:i/>
        </w:rPr>
        <w:t xml:space="preserve"> of A is 127 or less” with “GM </w:t>
      </w:r>
      <w:proofErr w:type="spellStart"/>
      <w:r w:rsidR="00BF52E8" w:rsidRPr="000E55FD">
        <w:rPr>
          <w:i/>
        </w:rPr>
        <w:t>clockClass</w:t>
      </w:r>
      <w:proofErr w:type="spellEnd"/>
      <w:r w:rsidR="00BF52E8" w:rsidRPr="000E55FD">
        <w:rPr>
          <w:i/>
        </w:rPr>
        <w:t xml:space="preserve"> of A is 127 or less”</w:t>
      </w:r>
      <w:r w:rsidRPr="000E55FD">
        <w:rPr>
          <w:i/>
        </w:rPr>
        <w:t>.</w:t>
      </w:r>
    </w:p>
    <w:p w14:paraId="2C0F2613" w14:textId="48A012A6" w:rsidR="00D66918" w:rsidRDefault="00D66918">
      <w:pPr>
        <w:tabs>
          <w:tab w:val="clear" w:pos="794"/>
          <w:tab w:val="clear" w:pos="1191"/>
          <w:tab w:val="clear" w:pos="1588"/>
          <w:tab w:val="clear" w:pos="1985"/>
        </w:tabs>
        <w:overflowPunct/>
        <w:autoSpaceDE/>
        <w:autoSpaceDN/>
        <w:adjustRightInd/>
        <w:spacing w:before="0"/>
        <w:jc w:val="left"/>
        <w:textAlignment w:val="auto"/>
      </w:pPr>
    </w:p>
    <w:p w14:paraId="0C74E1B3" w14:textId="77777777" w:rsidR="00103D94" w:rsidRDefault="00103D94">
      <w:pPr>
        <w:tabs>
          <w:tab w:val="clear" w:pos="794"/>
          <w:tab w:val="clear" w:pos="1191"/>
          <w:tab w:val="clear" w:pos="1588"/>
          <w:tab w:val="clear" w:pos="1985"/>
        </w:tabs>
        <w:overflowPunct/>
        <w:autoSpaceDE/>
        <w:autoSpaceDN/>
        <w:adjustRightInd/>
        <w:spacing w:before="0"/>
        <w:jc w:val="left"/>
        <w:textAlignment w:val="auto"/>
      </w:pPr>
    </w:p>
    <w:p w14:paraId="4558D385" w14:textId="24156D95" w:rsidR="00103D94" w:rsidRPr="00361277" w:rsidRDefault="00361277" w:rsidP="00361277">
      <w:pPr>
        <w:jc w:val="center"/>
      </w:pPr>
      <w:r>
        <w:t>__________________</w:t>
      </w:r>
    </w:p>
    <w:sectPr w:rsidR="00103D94" w:rsidRPr="00361277" w:rsidSect="00496190">
      <w:headerReference w:type="even" r:id="rId13"/>
      <w:footerReference w:type="default" r:id="rId14"/>
      <w:pgSz w:w="11907" w:h="16834" w:code="9"/>
      <w:pgMar w:top="1417" w:right="1134" w:bottom="1417" w:left="1134"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53238" w14:textId="77777777" w:rsidR="000250AA" w:rsidRDefault="000250AA">
      <w:r>
        <w:separator/>
      </w:r>
    </w:p>
  </w:endnote>
  <w:endnote w:type="continuationSeparator" w:id="0">
    <w:p w14:paraId="77B1C9FD" w14:textId="77777777" w:rsidR="000250AA" w:rsidRDefault="00025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8" w:type="dxa"/>
      <w:jc w:val="center"/>
      <w:tblLayout w:type="fixed"/>
      <w:tblCellMar>
        <w:left w:w="57" w:type="dxa"/>
        <w:right w:w="57" w:type="dxa"/>
      </w:tblCellMar>
      <w:tblLook w:val="0000" w:firstRow="0" w:lastRow="0" w:firstColumn="0" w:lastColumn="0" w:noHBand="0" w:noVBand="0"/>
    </w:tblPr>
    <w:tblGrid>
      <w:gridCol w:w="1618"/>
      <w:gridCol w:w="4202"/>
      <w:gridCol w:w="4108"/>
    </w:tblGrid>
    <w:tr w:rsidR="002B3505" w:rsidRPr="00EE051A" w14:paraId="4E3CE3CD" w14:textId="77777777" w:rsidTr="002B3505">
      <w:trPr>
        <w:cantSplit/>
        <w:trHeight w:val="204"/>
        <w:jc w:val="center"/>
      </w:trPr>
      <w:tc>
        <w:tcPr>
          <w:tcW w:w="1618" w:type="dxa"/>
          <w:tcBorders>
            <w:top w:val="single" w:sz="12" w:space="0" w:color="auto"/>
          </w:tcBorders>
        </w:tcPr>
        <w:p w14:paraId="23653D3F" w14:textId="77777777" w:rsidR="002B3505" w:rsidRPr="00EE051A" w:rsidRDefault="002B3505" w:rsidP="002B3505">
          <w:pPr>
            <w:rPr>
              <w:b/>
              <w:bCs/>
              <w:sz w:val="22"/>
            </w:rPr>
          </w:pPr>
          <w:bookmarkStart w:id="16" w:name="dcontent1" w:colFirst="1" w:colLast="1"/>
          <w:r w:rsidRPr="00EE051A">
            <w:rPr>
              <w:b/>
              <w:bCs/>
              <w:sz w:val="22"/>
            </w:rPr>
            <w:t>Contact:</w:t>
          </w:r>
        </w:p>
      </w:tc>
      <w:tc>
        <w:tcPr>
          <w:tcW w:w="4202" w:type="dxa"/>
          <w:tcBorders>
            <w:top w:val="single" w:sz="12" w:space="0" w:color="auto"/>
          </w:tcBorders>
        </w:tcPr>
        <w:p w14:paraId="7F179E94" w14:textId="77777777" w:rsidR="002B3505" w:rsidRDefault="002B3505" w:rsidP="002B3505">
          <w:pPr>
            <w:rPr>
              <w:sz w:val="22"/>
              <w:lang w:val="fr-FR"/>
            </w:rPr>
          </w:pPr>
          <w:r>
            <w:rPr>
              <w:sz w:val="22"/>
              <w:lang w:val="fr-FR"/>
            </w:rPr>
            <w:t>Sebastien Jobert</w:t>
          </w:r>
        </w:p>
        <w:p w14:paraId="668D9460" w14:textId="1F29AD10" w:rsidR="002B3505" w:rsidRPr="00EE051A" w:rsidRDefault="002B3505" w:rsidP="002B3505">
          <w:pPr>
            <w:spacing w:before="0"/>
            <w:rPr>
              <w:sz w:val="22"/>
              <w:lang w:val="fr-FR"/>
            </w:rPr>
          </w:pPr>
          <w:r>
            <w:rPr>
              <w:sz w:val="22"/>
              <w:lang w:val="fr-FR"/>
            </w:rPr>
            <w:t>Orange</w:t>
          </w:r>
        </w:p>
      </w:tc>
      <w:tc>
        <w:tcPr>
          <w:tcW w:w="4108" w:type="dxa"/>
          <w:tcBorders>
            <w:top w:val="single" w:sz="12" w:space="0" w:color="auto"/>
          </w:tcBorders>
        </w:tcPr>
        <w:p w14:paraId="7E34E4DD" w14:textId="175FD5A3" w:rsidR="002B3505" w:rsidRPr="00EE051A" w:rsidRDefault="002B3505" w:rsidP="002B3505">
          <w:pPr>
            <w:rPr>
              <w:sz w:val="22"/>
              <w:szCs w:val="24"/>
              <w:lang w:val="fr-FR" w:eastAsia="ja-JP"/>
            </w:rPr>
          </w:pPr>
          <w:r>
            <w:rPr>
              <w:sz w:val="22"/>
              <w:szCs w:val="24"/>
              <w:lang w:val="fr-FR" w:eastAsia="ja-JP"/>
            </w:rPr>
            <w:t xml:space="preserve">Email: </w:t>
          </w:r>
          <w:hyperlink r:id="rId1" w:history="1">
            <w:r w:rsidRPr="007F383C">
              <w:rPr>
                <w:rStyle w:val="Hyperlink"/>
                <w:sz w:val="22"/>
                <w:szCs w:val="24"/>
                <w:lang w:val="fr-FR" w:eastAsia="ja-JP"/>
              </w:rPr>
              <w:t>sebastien.jobert@orange.com</w:t>
            </w:r>
          </w:hyperlink>
          <w:r>
            <w:rPr>
              <w:sz w:val="22"/>
              <w:szCs w:val="24"/>
              <w:lang w:val="fr-FR" w:eastAsia="ja-JP"/>
            </w:rPr>
            <w:t xml:space="preserve"> </w:t>
          </w:r>
        </w:p>
      </w:tc>
    </w:tr>
    <w:bookmarkEnd w:id="16"/>
    <w:tr w:rsidR="002B3505" w:rsidRPr="00EE051A" w14:paraId="235D79AA" w14:textId="77777777" w:rsidTr="002B3505">
      <w:tblPrEx>
        <w:tblCellMar>
          <w:left w:w="108" w:type="dxa"/>
          <w:right w:w="108" w:type="dxa"/>
        </w:tblCellMar>
      </w:tblPrEx>
      <w:trPr>
        <w:cantSplit/>
        <w:jc w:val="center"/>
      </w:trPr>
      <w:tc>
        <w:tcPr>
          <w:tcW w:w="9928"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5A58FFE2" w14:textId="77777777" w:rsidR="002B3505" w:rsidRPr="00EE051A" w:rsidRDefault="002B3505" w:rsidP="002B3505">
          <w:pPr>
            <w:spacing w:before="0"/>
            <w:rPr>
              <w:sz w:val="18"/>
            </w:rPr>
          </w:pPr>
          <w:r w:rsidRPr="00EE051A">
            <w:rPr>
              <w:b/>
              <w:bCs/>
              <w:sz w:val="18"/>
            </w:rPr>
            <w:t>Attention:</w:t>
          </w:r>
          <w:r w:rsidRPr="00EE051A">
            <w:rPr>
              <w:sz w:val="18"/>
            </w:rPr>
            <w:t xml:space="preserve"> This is not a publication made available to the public, but </w:t>
          </w:r>
          <w:r w:rsidRPr="00EE051A">
            <w:rPr>
              <w:b/>
              <w:bCs/>
              <w:sz w:val="18"/>
            </w:rPr>
            <w:t>an internal ITU-T Document</w:t>
          </w:r>
          <w:r w:rsidRPr="00EE051A">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4B72D100" w14:textId="77777777" w:rsidR="002B3505" w:rsidRPr="002B3505" w:rsidRDefault="002B3505" w:rsidP="002B35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E153F" w14:textId="648EEF5A" w:rsidR="003F23E9" w:rsidRPr="002B3505" w:rsidRDefault="003F23E9" w:rsidP="002B35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23769F" w14:textId="77777777" w:rsidR="000250AA" w:rsidRDefault="000250AA">
      <w:r>
        <w:t>____________________</w:t>
      </w:r>
    </w:p>
  </w:footnote>
  <w:footnote w:type="continuationSeparator" w:id="0">
    <w:p w14:paraId="5792C82A" w14:textId="77777777" w:rsidR="000250AA" w:rsidRDefault="00025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9D8D4" w14:textId="77777777" w:rsidR="003F23E9" w:rsidRDefault="003F23E9">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B0190" w14:textId="1A304738" w:rsidR="003F23E9" w:rsidRPr="002B3505" w:rsidRDefault="002B3505" w:rsidP="002B3505">
    <w:pPr>
      <w:pStyle w:val="Header"/>
    </w:pPr>
    <w:r w:rsidRPr="002B3505">
      <w:t xml:space="preserve">- </w:t>
    </w:r>
    <w:r w:rsidRPr="002B3505">
      <w:fldChar w:fldCharType="begin"/>
    </w:r>
    <w:r w:rsidRPr="002B3505">
      <w:instrText xml:space="preserve"> PAGE  \* MERGEFORMAT </w:instrText>
    </w:r>
    <w:r w:rsidRPr="002B3505">
      <w:fldChar w:fldCharType="separate"/>
    </w:r>
    <w:r w:rsidR="00971506">
      <w:rPr>
        <w:noProof/>
      </w:rPr>
      <w:t>4</w:t>
    </w:r>
    <w:r w:rsidRPr="002B3505">
      <w:fldChar w:fldCharType="end"/>
    </w:r>
    <w:r w:rsidRPr="002B3505">
      <w:t xml:space="preserve"> -</w:t>
    </w:r>
  </w:p>
  <w:p w14:paraId="4928E332" w14:textId="625C2F10" w:rsidR="002B3505" w:rsidRPr="002B3505" w:rsidRDefault="002B3505" w:rsidP="002B3505">
    <w:pPr>
      <w:pStyle w:val="Header"/>
      <w:spacing w:after="240"/>
    </w:pPr>
    <w:r w:rsidRPr="002B3505">
      <w:fldChar w:fldCharType="begin"/>
    </w:r>
    <w:r w:rsidRPr="002B3505">
      <w:instrText xml:space="preserve"> STYLEREF  Docnumber  </w:instrText>
    </w:r>
    <w:r w:rsidRPr="002B3505">
      <w:fldChar w:fldCharType="separate"/>
    </w:r>
    <w:r w:rsidR="00971506">
      <w:rPr>
        <w:noProof/>
      </w:rPr>
      <w:t>TD 324 Rev.1 (PLEN/15)</w:t>
    </w:r>
    <w:r w:rsidRPr="002B3505">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69B23" w14:textId="77777777" w:rsidR="003F23E9" w:rsidRPr="0075360C" w:rsidRDefault="003F23E9" w:rsidP="007536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60138"/>
    <w:multiLevelType w:val="hybridMultilevel"/>
    <w:tmpl w:val="C0ECC7E4"/>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6E7028"/>
    <w:multiLevelType w:val="hybridMultilevel"/>
    <w:tmpl w:val="3A52D660"/>
    <w:lvl w:ilvl="0" w:tplc="DE5AC0D6">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7AC5207F"/>
    <w:multiLevelType w:val="hybridMultilevel"/>
    <w:tmpl w:val="9B92BF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embedSystemFonts/>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fr-FR" w:vendorID="64" w:dllVersion="131078"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471"/>
    <w:rsid w:val="00000466"/>
    <w:rsid w:val="000009BB"/>
    <w:rsid w:val="00002241"/>
    <w:rsid w:val="000206D8"/>
    <w:rsid w:val="000250AA"/>
    <w:rsid w:val="00054B5A"/>
    <w:rsid w:val="000865EF"/>
    <w:rsid w:val="000A287B"/>
    <w:rsid w:val="000B48BF"/>
    <w:rsid w:val="000C4A31"/>
    <w:rsid w:val="000D7CF6"/>
    <w:rsid w:val="000E355E"/>
    <w:rsid w:val="000E55FD"/>
    <w:rsid w:val="00103D94"/>
    <w:rsid w:val="0013384E"/>
    <w:rsid w:val="00147DA9"/>
    <w:rsid w:val="00153E72"/>
    <w:rsid w:val="0016509B"/>
    <w:rsid w:val="001979AB"/>
    <w:rsid w:val="001D6092"/>
    <w:rsid w:val="001E2293"/>
    <w:rsid w:val="001E7944"/>
    <w:rsid w:val="001F2E5A"/>
    <w:rsid w:val="00271865"/>
    <w:rsid w:val="002875DD"/>
    <w:rsid w:val="002A2404"/>
    <w:rsid w:val="002A7595"/>
    <w:rsid w:val="002B3505"/>
    <w:rsid w:val="002E5890"/>
    <w:rsid w:val="00356D5E"/>
    <w:rsid w:val="00361277"/>
    <w:rsid w:val="003907F5"/>
    <w:rsid w:val="003B619A"/>
    <w:rsid w:val="003F23E9"/>
    <w:rsid w:val="00411F94"/>
    <w:rsid w:val="00414B8F"/>
    <w:rsid w:val="00416E39"/>
    <w:rsid w:val="00432699"/>
    <w:rsid w:val="004705F5"/>
    <w:rsid w:val="004765B6"/>
    <w:rsid w:val="00496190"/>
    <w:rsid w:val="004A7C0A"/>
    <w:rsid w:val="004C5982"/>
    <w:rsid w:val="004E4D05"/>
    <w:rsid w:val="004E7D87"/>
    <w:rsid w:val="00502304"/>
    <w:rsid w:val="005151F2"/>
    <w:rsid w:val="00582A5F"/>
    <w:rsid w:val="00584471"/>
    <w:rsid w:val="005E4FCC"/>
    <w:rsid w:val="005E61F7"/>
    <w:rsid w:val="005F1652"/>
    <w:rsid w:val="005F1A6E"/>
    <w:rsid w:val="00622B01"/>
    <w:rsid w:val="00626493"/>
    <w:rsid w:val="00650270"/>
    <w:rsid w:val="00652D13"/>
    <w:rsid w:val="00681642"/>
    <w:rsid w:val="006817AE"/>
    <w:rsid w:val="00694C7A"/>
    <w:rsid w:val="006E773B"/>
    <w:rsid w:val="006E7DAC"/>
    <w:rsid w:val="006F48E4"/>
    <w:rsid w:val="0070044D"/>
    <w:rsid w:val="00713D44"/>
    <w:rsid w:val="00722D30"/>
    <w:rsid w:val="00726163"/>
    <w:rsid w:val="007266A1"/>
    <w:rsid w:val="00745D26"/>
    <w:rsid w:val="0075360C"/>
    <w:rsid w:val="0076134F"/>
    <w:rsid w:val="0076452E"/>
    <w:rsid w:val="00770467"/>
    <w:rsid w:val="00772FEC"/>
    <w:rsid w:val="00780AD5"/>
    <w:rsid w:val="007B6D3A"/>
    <w:rsid w:val="007C3D7F"/>
    <w:rsid w:val="007E1618"/>
    <w:rsid w:val="008B47D5"/>
    <w:rsid w:val="008D6787"/>
    <w:rsid w:val="008F2B04"/>
    <w:rsid w:val="00917D20"/>
    <w:rsid w:val="00923C60"/>
    <w:rsid w:val="009269B4"/>
    <w:rsid w:val="00964023"/>
    <w:rsid w:val="00971506"/>
    <w:rsid w:val="00994FE7"/>
    <w:rsid w:val="009A64BD"/>
    <w:rsid w:val="009C4BD0"/>
    <w:rsid w:val="009C5A43"/>
    <w:rsid w:val="00A43177"/>
    <w:rsid w:val="00A704A0"/>
    <w:rsid w:val="00A8461C"/>
    <w:rsid w:val="00AA73B3"/>
    <w:rsid w:val="00AB1073"/>
    <w:rsid w:val="00AD60E6"/>
    <w:rsid w:val="00AE2623"/>
    <w:rsid w:val="00AF0C45"/>
    <w:rsid w:val="00AF166C"/>
    <w:rsid w:val="00B20626"/>
    <w:rsid w:val="00B46FF3"/>
    <w:rsid w:val="00B60DFE"/>
    <w:rsid w:val="00B67AEF"/>
    <w:rsid w:val="00B72114"/>
    <w:rsid w:val="00B82078"/>
    <w:rsid w:val="00BA2794"/>
    <w:rsid w:val="00BA4251"/>
    <w:rsid w:val="00BA561F"/>
    <w:rsid w:val="00BA6D9E"/>
    <w:rsid w:val="00BD1898"/>
    <w:rsid w:val="00BE0734"/>
    <w:rsid w:val="00BF52E8"/>
    <w:rsid w:val="00C02330"/>
    <w:rsid w:val="00C0256F"/>
    <w:rsid w:val="00C16726"/>
    <w:rsid w:val="00C21CA0"/>
    <w:rsid w:val="00C83404"/>
    <w:rsid w:val="00CA684A"/>
    <w:rsid w:val="00CB7181"/>
    <w:rsid w:val="00D12266"/>
    <w:rsid w:val="00D6303F"/>
    <w:rsid w:val="00D66918"/>
    <w:rsid w:val="00D7216F"/>
    <w:rsid w:val="00D86EFC"/>
    <w:rsid w:val="00DA511E"/>
    <w:rsid w:val="00DB1E41"/>
    <w:rsid w:val="00DB66A0"/>
    <w:rsid w:val="00DE6BA4"/>
    <w:rsid w:val="00DF27D5"/>
    <w:rsid w:val="00E40E99"/>
    <w:rsid w:val="00E71B8B"/>
    <w:rsid w:val="00E80823"/>
    <w:rsid w:val="00EE777D"/>
    <w:rsid w:val="00F07EF8"/>
    <w:rsid w:val="00F24586"/>
    <w:rsid w:val="00F452C0"/>
    <w:rsid w:val="00F50EA8"/>
    <w:rsid w:val="00F532BE"/>
    <w:rsid w:val="00F57088"/>
    <w:rsid w:val="00FA2375"/>
    <w:rsid w:val="00FC7C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5BF9B85"/>
  <w15:docId w15:val="{9B13AAB4-74BA-4043-969E-82F198B4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4BD"/>
    <w:pPr>
      <w:tabs>
        <w:tab w:val="left" w:pos="794"/>
        <w:tab w:val="left" w:pos="1191"/>
        <w:tab w:val="left" w:pos="1588"/>
        <w:tab w:val="left" w:pos="1985"/>
      </w:tabs>
      <w:overflowPunct w:val="0"/>
      <w:autoSpaceDE w:val="0"/>
      <w:autoSpaceDN w:val="0"/>
      <w:adjustRightInd w:val="0"/>
      <w:spacing w:before="120"/>
      <w:jc w:val="both"/>
      <w:textAlignment w:val="baseline"/>
    </w:pPr>
    <w:rPr>
      <w:rFonts w:ascii="Times New Roman" w:hAnsi="Times New Roman"/>
      <w:sz w:val="24"/>
      <w:lang w:val="en-GB" w:eastAsia="en-US"/>
    </w:rPr>
  </w:style>
  <w:style w:type="paragraph" w:styleId="Heading1">
    <w:name w:val="heading 1"/>
    <w:basedOn w:val="Normal"/>
    <w:next w:val="Normal"/>
    <w:qFormat/>
    <w:rsid w:val="009A64BD"/>
    <w:pPr>
      <w:keepNext/>
      <w:keepLines/>
      <w:spacing w:before="360"/>
      <w:ind w:left="794" w:hanging="794"/>
      <w:jc w:val="left"/>
      <w:outlineLvl w:val="0"/>
    </w:pPr>
    <w:rPr>
      <w:b/>
    </w:rPr>
  </w:style>
  <w:style w:type="paragraph" w:styleId="Heading2">
    <w:name w:val="heading 2"/>
    <w:basedOn w:val="Heading1"/>
    <w:next w:val="Normal"/>
    <w:qFormat/>
    <w:rsid w:val="009A64BD"/>
    <w:pPr>
      <w:spacing w:before="240"/>
      <w:outlineLvl w:val="1"/>
    </w:pPr>
  </w:style>
  <w:style w:type="paragraph" w:styleId="Heading3">
    <w:name w:val="heading 3"/>
    <w:basedOn w:val="Heading1"/>
    <w:next w:val="Normal"/>
    <w:qFormat/>
    <w:rsid w:val="009A64BD"/>
    <w:pPr>
      <w:spacing w:before="160"/>
      <w:outlineLvl w:val="2"/>
    </w:pPr>
  </w:style>
  <w:style w:type="paragraph" w:styleId="Heading4">
    <w:name w:val="heading 4"/>
    <w:basedOn w:val="Heading3"/>
    <w:next w:val="Normal"/>
    <w:qFormat/>
    <w:rsid w:val="009A64BD"/>
    <w:pPr>
      <w:tabs>
        <w:tab w:val="clear" w:pos="794"/>
        <w:tab w:val="left" w:pos="1021"/>
      </w:tabs>
      <w:ind w:left="1021" w:hanging="1021"/>
      <w:outlineLvl w:val="3"/>
    </w:pPr>
  </w:style>
  <w:style w:type="paragraph" w:styleId="Heading5">
    <w:name w:val="heading 5"/>
    <w:basedOn w:val="Heading4"/>
    <w:next w:val="Normal"/>
    <w:qFormat/>
    <w:rsid w:val="009A64BD"/>
    <w:pPr>
      <w:outlineLvl w:val="4"/>
    </w:pPr>
  </w:style>
  <w:style w:type="paragraph" w:styleId="Heading6">
    <w:name w:val="heading 6"/>
    <w:basedOn w:val="Heading4"/>
    <w:next w:val="Normal"/>
    <w:qFormat/>
    <w:rsid w:val="009A64BD"/>
    <w:pPr>
      <w:tabs>
        <w:tab w:val="clear" w:pos="1021"/>
        <w:tab w:val="clear" w:pos="1191"/>
      </w:tabs>
      <w:ind w:left="1588" w:hanging="1588"/>
      <w:outlineLvl w:val="5"/>
    </w:pPr>
  </w:style>
  <w:style w:type="paragraph" w:styleId="Heading7">
    <w:name w:val="heading 7"/>
    <w:basedOn w:val="Heading6"/>
    <w:next w:val="Normal"/>
    <w:qFormat/>
    <w:rsid w:val="009A64BD"/>
    <w:pPr>
      <w:outlineLvl w:val="6"/>
    </w:pPr>
  </w:style>
  <w:style w:type="paragraph" w:styleId="Heading8">
    <w:name w:val="heading 8"/>
    <w:basedOn w:val="Heading6"/>
    <w:next w:val="Normal"/>
    <w:qFormat/>
    <w:rsid w:val="009A64BD"/>
    <w:pPr>
      <w:outlineLvl w:val="7"/>
    </w:pPr>
  </w:style>
  <w:style w:type="paragraph" w:styleId="Heading9">
    <w:name w:val="heading 9"/>
    <w:basedOn w:val="Heading6"/>
    <w:next w:val="Normal"/>
    <w:qFormat/>
    <w:rsid w:val="009A64B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9A64BD"/>
  </w:style>
  <w:style w:type="paragraph" w:styleId="TOC4">
    <w:name w:val="toc 4"/>
    <w:basedOn w:val="TOC3"/>
    <w:semiHidden/>
    <w:rsid w:val="009A64BD"/>
  </w:style>
  <w:style w:type="paragraph" w:styleId="TOC3">
    <w:name w:val="toc 3"/>
    <w:basedOn w:val="TOC2"/>
    <w:semiHidden/>
    <w:rsid w:val="009A64BD"/>
  </w:style>
  <w:style w:type="paragraph" w:styleId="TOC2">
    <w:name w:val="toc 2"/>
    <w:basedOn w:val="TOC1"/>
    <w:uiPriority w:val="39"/>
    <w:rsid w:val="009A64BD"/>
    <w:pPr>
      <w:spacing w:before="80"/>
      <w:ind w:left="1531" w:hanging="851"/>
    </w:pPr>
  </w:style>
  <w:style w:type="paragraph" w:styleId="TOC1">
    <w:name w:val="toc 1"/>
    <w:basedOn w:val="Normal"/>
    <w:uiPriority w:val="39"/>
    <w:rsid w:val="009A64BD"/>
    <w:pPr>
      <w:tabs>
        <w:tab w:val="clear" w:pos="794"/>
        <w:tab w:val="clear" w:pos="1191"/>
        <w:tab w:val="clear" w:pos="1588"/>
        <w:tab w:val="clear" w:pos="1985"/>
        <w:tab w:val="left" w:pos="964"/>
        <w:tab w:val="left" w:leader="dot" w:pos="8789"/>
        <w:tab w:val="right" w:pos="9639"/>
      </w:tabs>
      <w:ind w:left="680" w:right="851" w:hanging="680"/>
      <w:jc w:val="left"/>
    </w:pPr>
  </w:style>
  <w:style w:type="paragraph" w:styleId="TOC7">
    <w:name w:val="toc 7"/>
    <w:basedOn w:val="TOC4"/>
    <w:semiHidden/>
    <w:rsid w:val="009A64BD"/>
  </w:style>
  <w:style w:type="paragraph" w:styleId="TOC6">
    <w:name w:val="toc 6"/>
    <w:basedOn w:val="TOC4"/>
    <w:semiHidden/>
    <w:rsid w:val="009A64BD"/>
  </w:style>
  <w:style w:type="paragraph" w:styleId="TOC5">
    <w:name w:val="toc 5"/>
    <w:basedOn w:val="TOC4"/>
    <w:semiHidden/>
    <w:rsid w:val="009A64BD"/>
  </w:style>
  <w:style w:type="paragraph" w:styleId="Footer">
    <w:name w:val="footer"/>
    <w:basedOn w:val="Normal"/>
    <w:rsid w:val="009A64BD"/>
    <w:pPr>
      <w:tabs>
        <w:tab w:val="clear" w:pos="794"/>
        <w:tab w:val="clear" w:pos="1191"/>
        <w:tab w:val="clear" w:pos="1588"/>
        <w:tab w:val="clear" w:pos="1985"/>
        <w:tab w:val="left" w:pos="5954"/>
        <w:tab w:val="right" w:pos="9639"/>
      </w:tabs>
      <w:spacing w:before="0"/>
    </w:pPr>
    <w:rPr>
      <w:caps/>
      <w:noProof/>
      <w:sz w:val="16"/>
    </w:rPr>
  </w:style>
  <w:style w:type="paragraph" w:styleId="Header">
    <w:name w:val="header"/>
    <w:basedOn w:val="Normal"/>
    <w:rsid w:val="009A64BD"/>
    <w:pPr>
      <w:tabs>
        <w:tab w:val="clear" w:pos="794"/>
        <w:tab w:val="clear" w:pos="1191"/>
        <w:tab w:val="clear" w:pos="1588"/>
        <w:tab w:val="clear" w:pos="1985"/>
      </w:tabs>
      <w:spacing w:before="0"/>
      <w:jc w:val="center"/>
    </w:pPr>
    <w:rPr>
      <w:sz w:val="18"/>
    </w:rPr>
  </w:style>
  <w:style w:type="character" w:styleId="FootnoteReference">
    <w:name w:val="footnote reference"/>
    <w:basedOn w:val="DefaultParagraphFont"/>
    <w:semiHidden/>
    <w:rsid w:val="009A64BD"/>
    <w:rPr>
      <w:position w:val="6"/>
      <w:sz w:val="18"/>
    </w:rPr>
  </w:style>
  <w:style w:type="paragraph" w:styleId="FootnoteText">
    <w:name w:val="footnote text"/>
    <w:basedOn w:val="Note"/>
    <w:semiHidden/>
    <w:rsid w:val="009A64BD"/>
    <w:pPr>
      <w:keepLines/>
      <w:tabs>
        <w:tab w:val="left" w:pos="255"/>
      </w:tabs>
      <w:ind w:left="255" w:hanging="255"/>
    </w:pPr>
  </w:style>
  <w:style w:type="paragraph" w:customStyle="1" w:styleId="Note">
    <w:name w:val="Note"/>
    <w:basedOn w:val="Normal"/>
    <w:rsid w:val="009A64BD"/>
    <w:pPr>
      <w:spacing w:before="80"/>
    </w:pPr>
    <w:rPr>
      <w:sz w:val="22"/>
    </w:rPr>
  </w:style>
  <w:style w:type="paragraph" w:customStyle="1" w:styleId="enumlev1">
    <w:name w:val="enumlev1"/>
    <w:basedOn w:val="Normal"/>
    <w:rsid w:val="009A64BD"/>
    <w:pPr>
      <w:spacing w:before="80"/>
      <w:ind w:left="794" w:hanging="794"/>
    </w:pPr>
  </w:style>
  <w:style w:type="paragraph" w:customStyle="1" w:styleId="enumlev2">
    <w:name w:val="enumlev2"/>
    <w:basedOn w:val="enumlev1"/>
    <w:rsid w:val="009A64BD"/>
    <w:pPr>
      <w:ind w:left="1191" w:hanging="397"/>
    </w:pPr>
  </w:style>
  <w:style w:type="paragraph" w:customStyle="1" w:styleId="enumlev3">
    <w:name w:val="enumlev3"/>
    <w:basedOn w:val="enumlev2"/>
    <w:rsid w:val="009A64BD"/>
    <w:pPr>
      <w:ind w:left="1588"/>
    </w:pPr>
  </w:style>
  <w:style w:type="paragraph" w:customStyle="1" w:styleId="Equation">
    <w:name w:val="Equation"/>
    <w:basedOn w:val="Normal"/>
    <w:rsid w:val="009A64BD"/>
    <w:pPr>
      <w:tabs>
        <w:tab w:val="clear" w:pos="1191"/>
        <w:tab w:val="clear" w:pos="1588"/>
        <w:tab w:val="clear" w:pos="1985"/>
        <w:tab w:val="center" w:pos="4820"/>
        <w:tab w:val="right" w:pos="9639"/>
      </w:tabs>
      <w:jc w:val="left"/>
    </w:pPr>
  </w:style>
  <w:style w:type="paragraph" w:customStyle="1" w:styleId="toc0">
    <w:name w:val="toc 0"/>
    <w:basedOn w:val="Normal"/>
    <w:next w:val="TOC1"/>
    <w:rsid w:val="009A64BD"/>
    <w:pPr>
      <w:keepLines/>
      <w:tabs>
        <w:tab w:val="clear" w:pos="794"/>
        <w:tab w:val="clear" w:pos="1191"/>
        <w:tab w:val="clear" w:pos="1588"/>
        <w:tab w:val="clear" w:pos="1985"/>
        <w:tab w:val="right" w:pos="9639"/>
      </w:tabs>
      <w:jc w:val="left"/>
    </w:pPr>
    <w:rPr>
      <w:b/>
    </w:rPr>
  </w:style>
  <w:style w:type="paragraph" w:customStyle="1" w:styleId="ASN1">
    <w:name w:val="ASN.1"/>
    <w:rsid w:val="009A64BD"/>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lang w:val="en-GB" w:eastAsia="en-US"/>
    </w:rPr>
  </w:style>
  <w:style w:type="paragraph" w:styleId="TOC9">
    <w:name w:val="toc 9"/>
    <w:basedOn w:val="TOC3"/>
    <w:semiHidden/>
    <w:rsid w:val="009A64BD"/>
  </w:style>
  <w:style w:type="paragraph" w:customStyle="1" w:styleId="Chaptitle">
    <w:name w:val="Chap_title"/>
    <w:basedOn w:val="Normal"/>
    <w:next w:val="Normalaftertitle"/>
    <w:rsid w:val="009A64BD"/>
    <w:pPr>
      <w:keepNext/>
      <w:keepLines/>
      <w:spacing w:before="240"/>
      <w:jc w:val="center"/>
    </w:pPr>
    <w:rPr>
      <w:b/>
      <w:sz w:val="28"/>
    </w:rPr>
  </w:style>
  <w:style w:type="character" w:styleId="PageNumber">
    <w:name w:val="page number"/>
    <w:basedOn w:val="DefaultParagraphFont"/>
    <w:rsid w:val="009A64BD"/>
  </w:style>
  <w:style w:type="paragraph" w:styleId="Index1">
    <w:name w:val="index 1"/>
    <w:basedOn w:val="Normal"/>
    <w:next w:val="Normal"/>
    <w:semiHidden/>
    <w:rsid w:val="009A64BD"/>
    <w:pPr>
      <w:jc w:val="left"/>
    </w:pPr>
  </w:style>
  <w:style w:type="paragraph" w:customStyle="1" w:styleId="AnnexNoTitle">
    <w:name w:val="Annex_NoTitle"/>
    <w:basedOn w:val="Normal"/>
    <w:next w:val="Normalaftertitle"/>
    <w:rsid w:val="009A64BD"/>
    <w:pPr>
      <w:keepNext/>
      <w:keepLines/>
      <w:spacing w:before="720"/>
      <w:jc w:val="center"/>
    </w:pPr>
    <w:rPr>
      <w:b/>
      <w:sz w:val="28"/>
    </w:rPr>
  </w:style>
  <w:style w:type="character" w:customStyle="1" w:styleId="Appdef">
    <w:name w:val="App_def"/>
    <w:basedOn w:val="DefaultParagraphFont"/>
    <w:rsid w:val="009A64BD"/>
    <w:rPr>
      <w:rFonts w:ascii="Times New Roman" w:hAnsi="Times New Roman"/>
      <w:b/>
    </w:rPr>
  </w:style>
  <w:style w:type="character" w:customStyle="1" w:styleId="Appref">
    <w:name w:val="App_ref"/>
    <w:basedOn w:val="DefaultParagraphFont"/>
    <w:rsid w:val="009A64BD"/>
  </w:style>
  <w:style w:type="paragraph" w:customStyle="1" w:styleId="AppendixNoTitle">
    <w:name w:val="Appendix_NoTitle"/>
    <w:basedOn w:val="AnnexNoTitle"/>
    <w:next w:val="Normalaftertitle"/>
    <w:rsid w:val="009A64BD"/>
  </w:style>
  <w:style w:type="character" w:customStyle="1" w:styleId="Artdef">
    <w:name w:val="Art_def"/>
    <w:basedOn w:val="DefaultParagraphFont"/>
    <w:rsid w:val="009A64BD"/>
    <w:rPr>
      <w:rFonts w:ascii="Times New Roman" w:hAnsi="Times New Roman"/>
      <w:b/>
    </w:rPr>
  </w:style>
  <w:style w:type="character" w:styleId="CommentReference">
    <w:name w:val="annotation reference"/>
    <w:basedOn w:val="DefaultParagraphFont"/>
    <w:semiHidden/>
    <w:rsid w:val="009A64BD"/>
    <w:rPr>
      <w:sz w:val="16"/>
      <w:szCs w:val="16"/>
    </w:rPr>
  </w:style>
  <w:style w:type="paragraph" w:customStyle="1" w:styleId="Reftitle">
    <w:name w:val="Ref_title"/>
    <w:basedOn w:val="Normal"/>
    <w:next w:val="Reftext"/>
    <w:rsid w:val="009A64BD"/>
    <w:pPr>
      <w:spacing w:before="480"/>
      <w:jc w:val="center"/>
    </w:pPr>
    <w:rPr>
      <w:b/>
    </w:rPr>
  </w:style>
  <w:style w:type="paragraph" w:customStyle="1" w:styleId="ArtNo">
    <w:name w:val="Art_No"/>
    <w:basedOn w:val="Normal"/>
    <w:next w:val="Arttitle"/>
    <w:rsid w:val="009A64BD"/>
    <w:pPr>
      <w:keepNext/>
      <w:keepLines/>
      <w:spacing w:before="480"/>
      <w:jc w:val="center"/>
    </w:pPr>
    <w:rPr>
      <w:caps/>
      <w:sz w:val="28"/>
    </w:rPr>
  </w:style>
  <w:style w:type="paragraph" w:customStyle="1" w:styleId="Arttitle">
    <w:name w:val="Art_title"/>
    <w:basedOn w:val="Normal"/>
    <w:next w:val="Normalaftertitle"/>
    <w:rsid w:val="009A64BD"/>
    <w:pPr>
      <w:keepNext/>
      <w:keepLines/>
      <w:spacing w:before="240"/>
      <w:jc w:val="center"/>
    </w:pPr>
    <w:rPr>
      <w:b/>
      <w:sz w:val="28"/>
    </w:rPr>
  </w:style>
  <w:style w:type="character" w:customStyle="1" w:styleId="Artref">
    <w:name w:val="Art_ref"/>
    <w:basedOn w:val="DefaultParagraphFont"/>
    <w:rsid w:val="009A64BD"/>
  </w:style>
  <w:style w:type="paragraph" w:customStyle="1" w:styleId="Call">
    <w:name w:val="Call"/>
    <w:basedOn w:val="Normal"/>
    <w:next w:val="Normal"/>
    <w:rsid w:val="009A64BD"/>
    <w:pPr>
      <w:keepNext/>
      <w:keepLines/>
      <w:spacing w:before="160"/>
      <w:ind w:left="794"/>
      <w:jc w:val="left"/>
    </w:pPr>
    <w:rPr>
      <w:i/>
    </w:rPr>
  </w:style>
  <w:style w:type="paragraph" w:customStyle="1" w:styleId="ChapNo">
    <w:name w:val="Chap_No"/>
    <w:basedOn w:val="Normal"/>
    <w:next w:val="Chaptitle"/>
    <w:rsid w:val="009A64BD"/>
    <w:pPr>
      <w:keepNext/>
      <w:keepLines/>
      <w:spacing w:before="480"/>
      <w:jc w:val="center"/>
    </w:pPr>
    <w:rPr>
      <w:b/>
      <w:caps/>
      <w:sz w:val="28"/>
    </w:rPr>
  </w:style>
  <w:style w:type="paragraph" w:customStyle="1" w:styleId="Equationlegend">
    <w:name w:val="Equation_legend"/>
    <w:basedOn w:val="Normal"/>
    <w:rsid w:val="009A64BD"/>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9A64BD"/>
    <w:pPr>
      <w:keepNext/>
      <w:keepLines/>
      <w:tabs>
        <w:tab w:val="clear" w:pos="794"/>
        <w:tab w:val="clear" w:pos="1191"/>
        <w:tab w:val="clear" w:pos="1588"/>
        <w:tab w:val="clear" w:pos="1985"/>
      </w:tabs>
      <w:spacing w:before="20" w:after="20"/>
      <w:jc w:val="left"/>
    </w:pPr>
    <w:rPr>
      <w:sz w:val="18"/>
    </w:rPr>
  </w:style>
  <w:style w:type="paragraph" w:customStyle="1" w:styleId="Figure">
    <w:name w:val="Figure"/>
    <w:basedOn w:val="Normal"/>
    <w:next w:val="FigureNoTitle"/>
    <w:rsid w:val="009A64BD"/>
    <w:pPr>
      <w:keepNext/>
      <w:keepLines/>
      <w:spacing w:before="240" w:after="120"/>
      <w:jc w:val="center"/>
    </w:pPr>
  </w:style>
  <w:style w:type="paragraph" w:customStyle="1" w:styleId="FigureNoTitle">
    <w:name w:val="Figure_NoTitle"/>
    <w:basedOn w:val="Normal"/>
    <w:next w:val="Normalaftertitle"/>
    <w:rsid w:val="009A64BD"/>
    <w:pPr>
      <w:keepLines/>
      <w:spacing w:before="240" w:after="120"/>
      <w:jc w:val="center"/>
    </w:pPr>
    <w:rPr>
      <w:b/>
    </w:rPr>
  </w:style>
  <w:style w:type="paragraph" w:customStyle="1" w:styleId="Figurewithouttitle">
    <w:name w:val="Figure_without_title"/>
    <w:basedOn w:val="Normal"/>
    <w:next w:val="Normalaftertitle"/>
    <w:rsid w:val="009A64BD"/>
    <w:pPr>
      <w:keepLines/>
      <w:spacing w:before="240" w:after="120"/>
      <w:jc w:val="center"/>
    </w:pPr>
  </w:style>
  <w:style w:type="paragraph" w:customStyle="1" w:styleId="FooterQP">
    <w:name w:val="Footer_QP"/>
    <w:basedOn w:val="Normal"/>
    <w:rsid w:val="009A64BD"/>
    <w:pPr>
      <w:tabs>
        <w:tab w:val="clear" w:pos="794"/>
        <w:tab w:val="clear" w:pos="1191"/>
        <w:tab w:val="clear" w:pos="1588"/>
        <w:tab w:val="clear" w:pos="1985"/>
        <w:tab w:val="left" w:pos="907"/>
        <w:tab w:val="right" w:pos="8789"/>
        <w:tab w:val="right" w:pos="9639"/>
      </w:tabs>
      <w:spacing w:before="0"/>
      <w:jc w:val="left"/>
    </w:pPr>
    <w:rPr>
      <w:b/>
      <w:sz w:val="22"/>
    </w:rPr>
  </w:style>
  <w:style w:type="paragraph" w:customStyle="1" w:styleId="FirstFooter">
    <w:name w:val="FirstFooter"/>
    <w:basedOn w:val="Footer"/>
    <w:rsid w:val="009A64BD"/>
    <w:pPr>
      <w:tabs>
        <w:tab w:val="clear" w:pos="5954"/>
        <w:tab w:val="clear" w:pos="9639"/>
      </w:tabs>
      <w:overflowPunct/>
      <w:autoSpaceDE/>
      <w:autoSpaceDN/>
      <w:adjustRightInd/>
      <w:spacing w:before="40"/>
      <w:jc w:val="left"/>
      <w:textAlignment w:val="auto"/>
    </w:pPr>
    <w:rPr>
      <w:caps w:val="0"/>
      <w:noProof w:val="0"/>
    </w:rPr>
  </w:style>
  <w:style w:type="paragraph" w:customStyle="1" w:styleId="Formal">
    <w:name w:val="Formal"/>
    <w:basedOn w:val="ASN1"/>
    <w:rsid w:val="009A64BD"/>
    <w:rPr>
      <w:b w:val="0"/>
    </w:rPr>
  </w:style>
  <w:style w:type="paragraph" w:customStyle="1" w:styleId="Headingb">
    <w:name w:val="Heading_b"/>
    <w:basedOn w:val="Normal"/>
    <w:next w:val="Normal"/>
    <w:rsid w:val="009A64BD"/>
    <w:pPr>
      <w:keepNext/>
      <w:spacing w:before="160"/>
      <w:jc w:val="left"/>
    </w:pPr>
    <w:rPr>
      <w:b/>
    </w:rPr>
  </w:style>
  <w:style w:type="paragraph" w:customStyle="1" w:styleId="Headingi">
    <w:name w:val="Heading_i"/>
    <w:basedOn w:val="Normal"/>
    <w:next w:val="Normal"/>
    <w:rsid w:val="009A64BD"/>
    <w:pPr>
      <w:keepNext/>
      <w:spacing w:before="160"/>
      <w:jc w:val="left"/>
    </w:pPr>
    <w:rPr>
      <w:i/>
    </w:rPr>
  </w:style>
  <w:style w:type="paragraph" w:styleId="Index2">
    <w:name w:val="index 2"/>
    <w:basedOn w:val="Normal"/>
    <w:next w:val="Normal"/>
    <w:semiHidden/>
    <w:rsid w:val="009A64BD"/>
    <w:pPr>
      <w:ind w:left="284"/>
      <w:jc w:val="left"/>
    </w:pPr>
  </w:style>
  <w:style w:type="paragraph" w:styleId="Index3">
    <w:name w:val="index 3"/>
    <w:basedOn w:val="Normal"/>
    <w:next w:val="Normal"/>
    <w:semiHidden/>
    <w:rsid w:val="009A64BD"/>
    <w:pPr>
      <w:ind w:left="567"/>
      <w:jc w:val="left"/>
    </w:pPr>
  </w:style>
  <w:style w:type="paragraph" w:customStyle="1" w:styleId="Normalaftertitle">
    <w:name w:val="Normal_after_title"/>
    <w:basedOn w:val="Normal"/>
    <w:next w:val="Normal"/>
    <w:rsid w:val="009A64BD"/>
    <w:pPr>
      <w:spacing w:before="360"/>
    </w:pPr>
  </w:style>
  <w:style w:type="paragraph" w:customStyle="1" w:styleId="PartNo">
    <w:name w:val="Part_No"/>
    <w:basedOn w:val="Normal"/>
    <w:next w:val="Partref"/>
    <w:rsid w:val="009A64BD"/>
    <w:pPr>
      <w:keepNext/>
      <w:keepLines/>
      <w:spacing w:before="480" w:after="80"/>
      <w:jc w:val="center"/>
    </w:pPr>
    <w:rPr>
      <w:caps/>
      <w:sz w:val="28"/>
    </w:rPr>
  </w:style>
  <w:style w:type="paragraph" w:customStyle="1" w:styleId="Partref">
    <w:name w:val="Part_ref"/>
    <w:basedOn w:val="Normal"/>
    <w:next w:val="Parttitle"/>
    <w:rsid w:val="009A64BD"/>
    <w:pPr>
      <w:keepNext/>
      <w:keepLines/>
      <w:spacing w:before="280"/>
      <w:jc w:val="center"/>
    </w:pPr>
  </w:style>
  <w:style w:type="paragraph" w:customStyle="1" w:styleId="Parttitle">
    <w:name w:val="Part_title"/>
    <w:basedOn w:val="Normal"/>
    <w:next w:val="Normalaftertitle"/>
    <w:rsid w:val="009A64BD"/>
    <w:pPr>
      <w:keepNext/>
      <w:keepLines/>
      <w:spacing w:before="240" w:after="280"/>
      <w:jc w:val="center"/>
    </w:pPr>
    <w:rPr>
      <w:b/>
      <w:sz w:val="28"/>
    </w:rPr>
  </w:style>
  <w:style w:type="paragraph" w:customStyle="1" w:styleId="Recdate">
    <w:name w:val="Rec_date"/>
    <w:basedOn w:val="Normal"/>
    <w:next w:val="Normalaftertitle"/>
    <w:rsid w:val="009A64B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A64BD"/>
  </w:style>
  <w:style w:type="paragraph" w:customStyle="1" w:styleId="RecNo">
    <w:name w:val="Rec_No"/>
    <w:basedOn w:val="Normal"/>
    <w:next w:val="Rectitle"/>
    <w:rsid w:val="009A64BD"/>
    <w:pPr>
      <w:keepNext/>
      <w:keepLines/>
      <w:spacing w:before="0"/>
      <w:jc w:val="left"/>
    </w:pPr>
    <w:rPr>
      <w:b/>
      <w:sz w:val="28"/>
    </w:rPr>
  </w:style>
  <w:style w:type="paragraph" w:customStyle="1" w:styleId="QuestionNo">
    <w:name w:val="Question_No"/>
    <w:basedOn w:val="RecNo"/>
    <w:next w:val="Questiontitle"/>
    <w:rsid w:val="009A64BD"/>
  </w:style>
  <w:style w:type="paragraph" w:customStyle="1" w:styleId="Recref">
    <w:name w:val="Rec_ref"/>
    <w:basedOn w:val="Normal"/>
    <w:next w:val="Recdate"/>
    <w:rsid w:val="009A64BD"/>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A64BD"/>
  </w:style>
  <w:style w:type="paragraph" w:customStyle="1" w:styleId="Rectitle">
    <w:name w:val="Rec_title"/>
    <w:basedOn w:val="Normal"/>
    <w:next w:val="Normalaftertitle"/>
    <w:rsid w:val="009A64BD"/>
    <w:pPr>
      <w:keepNext/>
      <w:keepLines/>
      <w:spacing w:before="360"/>
      <w:jc w:val="center"/>
    </w:pPr>
    <w:rPr>
      <w:b/>
      <w:sz w:val="28"/>
    </w:rPr>
  </w:style>
  <w:style w:type="paragraph" w:customStyle="1" w:styleId="Questiontitle">
    <w:name w:val="Question_title"/>
    <w:basedOn w:val="Rectitle"/>
    <w:next w:val="Questionref"/>
    <w:rsid w:val="009A64BD"/>
  </w:style>
  <w:style w:type="paragraph" w:customStyle="1" w:styleId="Reftext">
    <w:name w:val="Ref_text"/>
    <w:basedOn w:val="Normal"/>
    <w:rsid w:val="009A64BD"/>
    <w:pPr>
      <w:ind w:left="794" w:hanging="794"/>
      <w:jc w:val="left"/>
    </w:pPr>
  </w:style>
  <w:style w:type="paragraph" w:customStyle="1" w:styleId="Repdate">
    <w:name w:val="Rep_date"/>
    <w:basedOn w:val="Recdate"/>
    <w:next w:val="Normalaftertitle"/>
    <w:rsid w:val="009A64BD"/>
  </w:style>
  <w:style w:type="paragraph" w:customStyle="1" w:styleId="RepNo">
    <w:name w:val="Rep_No"/>
    <w:basedOn w:val="RecNo"/>
    <w:next w:val="Reptitle"/>
    <w:rsid w:val="009A64BD"/>
  </w:style>
  <w:style w:type="paragraph" w:customStyle="1" w:styleId="Repref">
    <w:name w:val="Rep_ref"/>
    <w:basedOn w:val="Recref"/>
    <w:next w:val="Repdate"/>
    <w:rsid w:val="009A64BD"/>
  </w:style>
  <w:style w:type="paragraph" w:customStyle="1" w:styleId="Reptitle">
    <w:name w:val="Rep_title"/>
    <w:basedOn w:val="Rectitle"/>
    <w:next w:val="Repref"/>
    <w:rsid w:val="009A64BD"/>
  </w:style>
  <w:style w:type="paragraph" w:customStyle="1" w:styleId="Resdate">
    <w:name w:val="Res_date"/>
    <w:basedOn w:val="Recdate"/>
    <w:next w:val="Normalaftertitle"/>
    <w:rsid w:val="009A64BD"/>
  </w:style>
  <w:style w:type="character" w:customStyle="1" w:styleId="Resdef">
    <w:name w:val="Res_def"/>
    <w:basedOn w:val="DefaultParagraphFont"/>
    <w:rsid w:val="009A64BD"/>
    <w:rPr>
      <w:rFonts w:ascii="Times New Roman" w:hAnsi="Times New Roman"/>
      <w:b/>
    </w:rPr>
  </w:style>
  <w:style w:type="paragraph" w:customStyle="1" w:styleId="ResNo">
    <w:name w:val="Res_No"/>
    <w:basedOn w:val="RecNo"/>
    <w:next w:val="Restitle"/>
    <w:rsid w:val="009A64BD"/>
  </w:style>
  <w:style w:type="paragraph" w:customStyle="1" w:styleId="Resref">
    <w:name w:val="Res_ref"/>
    <w:basedOn w:val="Recref"/>
    <w:next w:val="Resdate"/>
    <w:rsid w:val="009A64BD"/>
  </w:style>
  <w:style w:type="paragraph" w:customStyle="1" w:styleId="Restitle">
    <w:name w:val="Res_title"/>
    <w:basedOn w:val="Rectitle"/>
    <w:next w:val="Resref"/>
    <w:rsid w:val="009A64BD"/>
  </w:style>
  <w:style w:type="paragraph" w:customStyle="1" w:styleId="Section1">
    <w:name w:val="Section_1"/>
    <w:basedOn w:val="Normal"/>
    <w:next w:val="Normal"/>
    <w:rsid w:val="009A64B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9A64B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9A64BD"/>
    <w:pPr>
      <w:keepNext/>
      <w:keepLines/>
      <w:spacing w:before="480" w:after="80"/>
      <w:jc w:val="center"/>
    </w:pPr>
    <w:rPr>
      <w:caps/>
      <w:sz w:val="28"/>
    </w:rPr>
  </w:style>
  <w:style w:type="paragraph" w:customStyle="1" w:styleId="Sectiontitle">
    <w:name w:val="Section_title"/>
    <w:basedOn w:val="Normal"/>
    <w:next w:val="Normalaftertitle"/>
    <w:rsid w:val="009A64BD"/>
    <w:pPr>
      <w:keepNext/>
      <w:keepLines/>
      <w:spacing w:before="480" w:after="280"/>
      <w:jc w:val="center"/>
    </w:pPr>
    <w:rPr>
      <w:b/>
      <w:sz w:val="28"/>
    </w:rPr>
  </w:style>
  <w:style w:type="paragraph" w:customStyle="1" w:styleId="Source">
    <w:name w:val="Source"/>
    <w:basedOn w:val="Normal"/>
    <w:next w:val="Normalaftertitle"/>
    <w:rsid w:val="009A64BD"/>
    <w:pPr>
      <w:spacing w:before="840" w:after="200"/>
      <w:jc w:val="center"/>
    </w:pPr>
    <w:rPr>
      <w:b/>
      <w:sz w:val="28"/>
    </w:rPr>
  </w:style>
  <w:style w:type="paragraph" w:customStyle="1" w:styleId="SpecialFooter">
    <w:name w:val="Special Footer"/>
    <w:basedOn w:val="Footer"/>
    <w:rsid w:val="009A64BD"/>
    <w:pPr>
      <w:tabs>
        <w:tab w:val="left" w:pos="567"/>
        <w:tab w:val="left" w:pos="1134"/>
        <w:tab w:val="left" w:pos="1701"/>
        <w:tab w:val="left" w:pos="2268"/>
        <w:tab w:val="left" w:pos="2835"/>
      </w:tabs>
    </w:pPr>
    <w:rPr>
      <w:caps w:val="0"/>
      <w:noProof w:val="0"/>
    </w:rPr>
  </w:style>
  <w:style w:type="character" w:customStyle="1" w:styleId="Tablefreq">
    <w:name w:val="Table_freq"/>
    <w:basedOn w:val="DefaultParagraphFont"/>
    <w:rsid w:val="009A64BD"/>
    <w:rPr>
      <w:b/>
      <w:color w:val="auto"/>
    </w:rPr>
  </w:style>
  <w:style w:type="paragraph" w:customStyle="1" w:styleId="Tablehead">
    <w:name w:val="Table_head"/>
    <w:basedOn w:val="Normal"/>
    <w:next w:val="Tabletext"/>
    <w:rsid w:val="009A64B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9A64B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jc w:val="left"/>
    </w:pPr>
    <w:rPr>
      <w:sz w:val="22"/>
    </w:rPr>
  </w:style>
  <w:style w:type="paragraph" w:styleId="CommentText">
    <w:name w:val="annotation text"/>
    <w:basedOn w:val="Normal"/>
    <w:semiHidden/>
    <w:rsid w:val="009A64BD"/>
    <w:pPr>
      <w:tabs>
        <w:tab w:val="clear" w:pos="794"/>
        <w:tab w:val="clear" w:pos="1191"/>
        <w:tab w:val="clear" w:pos="1588"/>
        <w:tab w:val="clear" w:pos="1985"/>
      </w:tabs>
      <w:overflowPunct/>
      <w:autoSpaceDE/>
      <w:autoSpaceDN/>
      <w:adjustRightInd/>
      <w:spacing w:before="0"/>
      <w:jc w:val="left"/>
      <w:textAlignment w:val="auto"/>
    </w:pPr>
    <w:rPr>
      <w:sz w:val="20"/>
      <w:lang w:val="en-US"/>
    </w:rPr>
  </w:style>
  <w:style w:type="paragraph" w:customStyle="1" w:styleId="Tabletext">
    <w:name w:val="Table_text"/>
    <w:basedOn w:val="Normal"/>
    <w:rsid w:val="009A64B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pPr>
    <w:rPr>
      <w:sz w:val="22"/>
    </w:rPr>
  </w:style>
  <w:style w:type="paragraph" w:customStyle="1" w:styleId="TableNoTitle">
    <w:name w:val="Table_NoTitle"/>
    <w:basedOn w:val="Normal"/>
    <w:next w:val="Tablehead"/>
    <w:rsid w:val="009A64BD"/>
    <w:pPr>
      <w:keepNext/>
      <w:keepLines/>
      <w:spacing w:before="360" w:after="120"/>
      <w:jc w:val="center"/>
    </w:pPr>
    <w:rPr>
      <w:b/>
    </w:rPr>
  </w:style>
  <w:style w:type="paragraph" w:customStyle="1" w:styleId="Title1">
    <w:name w:val="Title 1"/>
    <w:basedOn w:val="Source"/>
    <w:next w:val="Title2"/>
    <w:rsid w:val="009A64B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9A64BD"/>
  </w:style>
  <w:style w:type="paragraph" w:customStyle="1" w:styleId="Title3">
    <w:name w:val="Title 3"/>
    <w:basedOn w:val="Title2"/>
    <w:next w:val="Title4"/>
    <w:rsid w:val="009A64BD"/>
    <w:rPr>
      <w:caps w:val="0"/>
    </w:rPr>
  </w:style>
  <w:style w:type="paragraph" w:customStyle="1" w:styleId="Title4">
    <w:name w:val="Title 4"/>
    <w:basedOn w:val="Title3"/>
    <w:next w:val="Heading1"/>
    <w:rsid w:val="009A64BD"/>
    <w:rPr>
      <w:b/>
    </w:rPr>
  </w:style>
  <w:style w:type="paragraph" w:customStyle="1" w:styleId="Artheading">
    <w:name w:val="Art_heading"/>
    <w:basedOn w:val="Normal"/>
    <w:next w:val="Normalaftertitle"/>
    <w:rsid w:val="009A64BD"/>
    <w:pPr>
      <w:spacing w:before="480"/>
      <w:jc w:val="center"/>
    </w:pPr>
    <w:rPr>
      <w:b/>
      <w:sz w:val="28"/>
    </w:rPr>
  </w:style>
  <w:style w:type="character" w:styleId="Hyperlink">
    <w:name w:val="Hyperlink"/>
    <w:aliases w:val="超级链接"/>
    <w:basedOn w:val="DefaultParagraphFont"/>
    <w:rsid w:val="009A64BD"/>
    <w:rPr>
      <w:color w:val="0000FF"/>
      <w:u w:val="single"/>
    </w:rPr>
  </w:style>
  <w:style w:type="paragraph" w:customStyle="1" w:styleId="Docnumber">
    <w:name w:val="Docnumber"/>
    <w:basedOn w:val="Normal"/>
    <w:link w:val="DocnumberChar"/>
    <w:rsid w:val="002B3505"/>
    <w:pPr>
      <w:jc w:val="right"/>
    </w:pPr>
    <w:rPr>
      <w:b/>
      <w:bCs/>
      <w:sz w:val="40"/>
    </w:rPr>
  </w:style>
  <w:style w:type="character" w:customStyle="1" w:styleId="DocnumberChar">
    <w:name w:val="Docnumber Char"/>
    <w:basedOn w:val="DefaultParagraphFont"/>
    <w:link w:val="Docnumber"/>
    <w:rsid w:val="002B3505"/>
    <w:rPr>
      <w:rFonts w:ascii="Times New Roman" w:hAnsi="Times New Roman"/>
      <w:b/>
      <w:bCs/>
      <w:sz w:val="40"/>
      <w:lang w:val="en-GB" w:eastAsia="en-US"/>
    </w:rPr>
  </w:style>
  <w:style w:type="paragraph" w:styleId="BalloonText">
    <w:name w:val="Balloon Text"/>
    <w:basedOn w:val="Normal"/>
    <w:link w:val="BalloonTextChar"/>
    <w:semiHidden/>
    <w:unhideWhenUsed/>
    <w:rsid w:val="00DA511E"/>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DA511E"/>
    <w:rPr>
      <w:rFonts w:ascii="Tahoma" w:hAnsi="Tahoma" w:cs="Tahoma"/>
      <w:sz w:val="16"/>
      <w:szCs w:val="16"/>
      <w:lang w:val="en-GB" w:eastAsia="en-US"/>
    </w:rPr>
  </w:style>
  <w:style w:type="paragraph" w:styleId="ListParagraph">
    <w:name w:val="List Paragraph"/>
    <w:basedOn w:val="Normal"/>
    <w:uiPriority w:val="34"/>
    <w:qFormat/>
    <w:rsid w:val="00D66918"/>
    <w:pPr>
      <w:tabs>
        <w:tab w:val="clear" w:pos="794"/>
        <w:tab w:val="clear" w:pos="1191"/>
        <w:tab w:val="clear" w:pos="1588"/>
        <w:tab w:val="clear" w:pos="1985"/>
      </w:tabs>
      <w:overflowPunct/>
      <w:autoSpaceDE/>
      <w:autoSpaceDN/>
      <w:adjustRightInd/>
      <w:spacing w:before="0"/>
      <w:ind w:left="720"/>
      <w:jc w:val="left"/>
      <w:textAlignment w:val="auto"/>
    </w:pPr>
    <w:rPr>
      <w:rFonts w:ascii="Calibri" w:eastAsiaTheme="minorHAns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927075">
      <w:bodyDiv w:val="1"/>
      <w:marLeft w:val="0"/>
      <w:marRight w:val="0"/>
      <w:marTop w:val="0"/>
      <w:marBottom w:val="0"/>
      <w:divBdr>
        <w:top w:val="none" w:sz="0" w:space="0" w:color="auto"/>
        <w:left w:val="none" w:sz="0" w:space="0" w:color="auto"/>
        <w:bottom w:val="none" w:sz="0" w:space="0" w:color="auto"/>
        <w:right w:val="none" w:sz="0" w:space="0" w:color="auto"/>
      </w:divBdr>
    </w:div>
    <w:div w:id="1435633115">
      <w:bodyDiv w:val="1"/>
      <w:marLeft w:val="0"/>
      <w:marRight w:val="0"/>
      <w:marTop w:val="0"/>
      <w:marBottom w:val="0"/>
      <w:divBdr>
        <w:top w:val="none" w:sz="0" w:space="0" w:color="auto"/>
        <w:left w:val="none" w:sz="0" w:space="0" w:color="auto"/>
        <w:bottom w:val="none" w:sz="0" w:space="0" w:color="auto"/>
        <w:right w:val="none" w:sz="0" w:space="0" w:color="auto"/>
      </w:divBdr>
    </w:div>
    <w:div w:id="195416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sebastien.jobert@orang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hriste\Application%20Data\Microsoft\Templates\QuickPub%20-%20ITU\Piano_ISO\QPU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7E9C9-56F4-4540-92C1-0E946B807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QPUBE.dotm</Template>
  <TotalTime>0</TotalTime>
  <Pages>6</Pages>
  <Words>950</Words>
  <Characters>5417</Characters>
  <Application>Microsoft Office Word</Application>
  <DocSecurity>0</DocSecurity>
  <Lines>132</Lines>
  <Paragraphs>84</Paragraphs>
  <ScaleCrop>false</ScaleCrop>
  <HeadingPairs>
    <vt:vector size="2" baseType="variant">
      <vt:variant>
        <vt:lpstr>Title</vt:lpstr>
      </vt:variant>
      <vt:variant>
        <vt:i4>1</vt:i4>
      </vt:variant>
    </vt:vector>
  </HeadingPairs>
  <TitlesOfParts>
    <vt:vector size="1" baseType="lpstr">
      <vt:lpstr>Draft Corrigendum 1 to Recommendation ITU-T G.8275.1/Y.1369.1 (2014) (for Consent, 5 December 2014)</vt:lpstr>
    </vt:vector>
  </TitlesOfParts>
  <Manager>ITU-T</Manager>
  <Company>International Telecommunication Union (ITU)</Company>
  <LinksUpToDate>false</LinksUpToDate>
  <CharactersWithSpaces>6283</CharactersWithSpaces>
  <SharedDoc>false</SharedDoc>
  <HLinks>
    <vt:vector size="6" baseType="variant">
      <vt:variant>
        <vt:i4>5832781</vt:i4>
      </vt:variant>
      <vt:variant>
        <vt:i4>0</vt:i4>
      </vt:variant>
      <vt:variant>
        <vt:i4>0</vt:i4>
      </vt:variant>
      <vt:variant>
        <vt:i4>5</vt:i4>
      </vt:variant>
      <vt:variant>
        <vt:lpwstr>http://www.itu.int/ITU-T/ipr/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Corrigendum 1 to Recommendation ITU-T G.8275.1/Y.1369.1 (2014) (for Consent, 5 December 2014)</dc:title>
  <dc:subject>SERIES G: TRANSMISSION SYSTEMS AND MEDIA, DIGITAL SYSTEMS AND NETWORKS - Packet over Transport aspects – Quality and availability targets SERIES Y: GLOBAL INFORMATION INFRASTRUCTURE, INTERNET PROTOCOL ASPECTS AND NEXT-GENERATION NETWORKS Internet protocol aspects – Transport</dc:subject>
  <dc:creator>Editor G.8275.1/Y.1369.1</dc:creator>
  <cp:keywords>13/15</cp:keywords>
  <dc:description>TD 324 Rev.1 (PLEN/15)  For: 24 November - 5 December 2014_x000d_Document date: _x000d_Saved by ITU51010110 at 10:02:08 on 03/12/14</dc:description>
  <cp:lastModifiedBy>Clark, Robert</cp:lastModifiedBy>
  <cp:revision>2</cp:revision>
  <cp:lastPrinted>2010-03-03T09:47:00Z</cp:lastPrinted>
  <dcterms:created xsi:type="dcterms:W3CDTF">2014-12-08T14:32:00Z</dcterms:created>
  <dcterms:modified xsi:type="dcterms:W3CDTF">2014-12-08T14:32:00Z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324 Rev.1 (PLEN/15)</vt:lpwstr>
  </property>
  <property fmtid="{D5CDD505-2E9C-101B-9397-08002B2CF9AE}" pid="3" name="docdate">
    <vt:lpwstr/>
  </property>
  <property fmtid="{D5CDD505-2E9C-101B-9397-08002B2CF9AE}" pid="4" name="doctitle">
    <vt:lpwstr>Corrigendum 1</vt:lpwstr>
  </property>
  <property fmtid="{D5CDD505-2E9C-101B-9397-08002B2CF9AE}" pid="5" name="doctitle2">
    <vt:lpwstr>SERIES G: TRANSMISSION SYSTEMS AND MEDIA, DIGITAL SYSTEMS AND NETWORKS Packet over Transport aspects – Quality and availability targets SERIES Y: GLOBAL INFORMATION INFRASTRUCTURE, INTERNET PROTOCOL ASPECTS AND NEXT-GENERATION NETWORKS Internet protocol a</vt:lpwstr>
  </property>
  <property fmtid="{D5CDD505-2E9C-101B-9397-08002B2CF9AE}" pid="6" name="Language">
    <vt:lpwstr>English</vt:lpwstr>
  </property>
  <property fmtid="{D5CDD505-2E9C-101B-9397-08002B2CF9AE}" pid="7" name="Typist">
    <vt:lpwstr>Soby</vt:lpwstr>
  </property>
  <property fmtid="{D5CDD505-2E9C-101B-9397-08002B2CF9AE}" pid="8" name="Date completed">
    <vt:lpwstr>vendredi, 30. avril 2010</vt:lpwstr>
  </property>
  <property fmtid="{D5CDD505-2E9C-101B-9397-08002B2CF9AE}" pid="9" name="Docorlang">
    <vt:lpwstr>English only Original: English</vt:lpwstr>
  </property>
  <property fmtid="{D5CDD505-2E9C-101B-9397-08002B2CF9AE}" pid="10" name="Docbluepink">
    <vt:lpwstr>13/15</vt:lpwstr>
  </property>
  <property fmtid="{D5CDD505-2E9C-101B-9397-08002B2CF9AE}" pid="11" name="Docdest">
    <vt:lpwstr>24 November - 5 December 2014</vt:lpwstr>
  </property>
  <property fmtid="{D5CDD505-2E9C-101B-9397-08002B2CF9AE}" pid="12" name="Docauthor">
    <vt:lpwstr>Editor G.8275.1/Y.1369.1</vt:lpwstr>
  </property>
</Properties>
</file>